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2FC4F" w14:textId="1DBEA50C" w:rsidR="00CF581F" w:rsidRPr="00C75466" w:rsidRDefault="00790819" w:rsidP="0073485D">
      <w:pPr>
        <w:widowControl w:val="0"/>
        <w:overflowPunct w:val="0"/>
        <w:autoSpaceDE w:val="0"/>
        <w:autoSpaceDN w:val="0"/>
        <w:adjustRightInd w:val="0"/>
        <w:spacing w:after="0" w:line="239" w:lineRule="auto"/>
        <w:ind w:left="4860" w:right="840"/>
        <w:rPr>
          <w:rFonts w:ascii="Times New Roman" w:hAnsi="Times New Roman"/>
          <w:sz w:val="24"/>
          <w:szCs w:val="24"/>
          <w:lang w:val="ru-RU"/>
        </w:rPr>
      </w:pPr>
      <w:bookmarkStart w:id="0" w:name="page1"/>
      <w:bookmarkEnd w:id="0"/>
      <w:r w:rsidRPr="00C75466">
        <w:rPr>
          <w:rFonts w:ascii="Times New Roman" w:hAnsi="Times New Roman"/>
          <w:sz w:val="23"/>
          <w:szCs w:val="23"/>
          <w:lang w:val="ru-RU"/>
        </w:rPr>
        <w:t xml:space="preserve">В отдел </w:t>
      </w:r>
      <w:r w:rsidR="00C75466">
        <w:rPr>
          <w:rFonts w:ascii="Times New Roman" w:hAnsi="Times New Roman"/>
          <w:sz w:val="23"/>
          <w:szCs w:val="23"/>
          <w:lang w:val="ru-RU"/>
        </w:rPr>
        <w:t xml:space="preserve">кадров </w:t>
      </w:r>
      <w:r w:rsidR="00BA3936">
        <w:rPr>
          <w:rFonts w:ascii="Times New Roman" w:hAnsi="Times New Roman"/>
          <w:sz w:val="24"/>
          <w:szCs w:val="24"/>
          <w:lang w:val="ru-RU"/>
        </w:rPr>
        <w:t>ФГБУ</w:t>
      </w:r>
      <w:r w:rsidR="00BA3936" w:rsidRPr="00BA393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A3936">
        <w:rPr>
          <w:rFonts w:ascii="Times New Roman" w:hAnsi="Times New Roman"/>
          <w:sz w:val="24"/>
          <w:szCs w:val="24"/>
          <w:lang w:val="ru-RU"/>
        </w:rPr>
        <w:t>«</w:t>
      </w:r>
      <w:r w:rsidR="00C75466">
        <w:rPr>
          <w:rFonts w:ascii="Times New Roman" w:hAnsi="Times New Roman"/>
          <w:sz w:val="24"/>
          <w:szCs w:val="24"/>
          <w:lang w:val="ru-RU"/>
        </w:rPr>
        <w:t>Эндокринологический научный центр» Минздрава России</w:t>
      </w:r>
    </w:p>
    <w:p w14:paraId="4B262396" w14:textId="3A282E5D" w:rsidR="00CF581F" w:rsidRPr="00C75466" w:rsidRDefault="00152842">
      <w:pPr>
        <w:widowControl w:val="0"/>
        <w:autoSpaceDE w:val="0"/>
        <w:autoSpaceDN w:val="0"/>
        <w:adjustRightInd w:val="0"/>
        <w:spacing w:after="0" w:line="87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4144" behindDoc="1" locked="0" layoutInCell="0" allowOverlap="1" wp14:anchorId="5C57EB86" wp14:editId="5B111A3B">
            <wp:simplePos x="0" y="0"/>
            <wp:positionH relativeFrom="column">
              <wp:posOffset>2986405</wp:posOffset>
            </wp:positionH>
            <wp:positionV relativeFrom="paragraph">
              <wp:posOffset>9525</wp:posOffset>
            </wp:positionV>
            <wp:extent cx="3187065" cy="6350"/>
            <wp:effectExtent l="0" t="0" r="0" b="0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065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FFBD27" w14:textId="7772BD8C" w:rsidR="0073485D" w:rsidRDefault="0073485D" w:rsidP="0073485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678" w:right="-61" w:firstLine="43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>_________________________________________________</w:t>
      </w:r>
    </w:p>
    <w:p w14:paraId="49484B69" w14:textId="43FEDA0B" w:rsidR="00152842" w:rsidRDefault="00790819" w:rsidP="0073485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4678" w:right="440" w:firstLine="43"/>
        <w:rPr>
          <w:ins w:id="1" w:author="Демина Мария Александровна" w:date="2016-09-30T11:29:00Z"/>
          <w:rFonts w:ascii="Times New Roman" w:hAnsi="Times New Roman"/>
          <w:sz w:val="20"/>
          <w:szCs w:val="20"/>
          <w:lang w:val="ru-RU"/>
        </w:rPr>
      </w:pPr>
      <w:r w:rsidRPr="00C75466">
        <w:rPr>
          <w:rFonts w:ascii="Times New Roman" w:hAnsi="Times New Roman"/>
          <w:sz w:val="20"/>
          <w:szCs w:val="20"/>
          <w:lang w:val="ru-RU"/>
        </w:rPr>
        <w:t xml:space="preserve">(наименование уполномоченного структурного </w:t>
      </w:r>
    </w:p>
    <w:p w14:paraId="7CEA39A2" w14:textId="35A6C9C1" w:rsidR="00CF581F" w:rsidRPr="00C75466" w:rsidRDefault="0073485D" w:rsidP="0073485D">
      <w:pPr>
        <w:widowControl w:val="0"/>
        <w:overflowPunct w:val="0"/>
        <w:autoSpaceDE w:val="0"/>
        <w:autoSpaceDN w:val="0"/>
        <w:adjustRightInd w:val="0"/>
        <w:spacing w:after="0" w:line="213" w:lineRule="auto"/>
        <w:ind w:left="5140" w:right="440" w:firstLine="43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 </w:t>
      </w:r>
      <w:r w:rsidR="00790819" w:rsidRPr="00C75466">
        <w:rPr>
          <w:rFonts w:ascii="Times New Roman" w:hAnsi="Times New Roman"/>
          <w:sz w:val="20"/>
          <w:szCs w:val="20"/>
          <w:lang w:val="ru-RU"/>
        </w:rPr>
        <w:t xml:space="preserve">подразделения </w:t>
      </w:r>
      <w:r w:rsidR="00152842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33F3620D" wp14:editId="28110063">
                <wp:simplePos x="0" y="0"/>
                <wp:positionH relativeFrom="column">
                  <wp:posOffset>3004185</wp:posOffset>
                </wp:positionH>
                <wp:positionV relativeFrom="paragraph">
                  <wp:posOffset>338455</wp:posOffset>
                </wp:positionV>
                <wp:extent cx="31508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0870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829F7B" id="Line 3" o:spid="_x0000_s1026" style="position:absolute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6.55pt,26.65pt" to="484.6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" o:allowincell="f" strokeweight=".6pt"/>
            </w:pict>
          </mc:Fallback>
        </mc:AlternateContent>
      </w:r>
    </w:p>
    <w:p w14:paraId="40B1E6C6" w14:textId="77777777" w:rsidR="00CF581F" w:rsidRPr="00C75466" w:rsidRDefault="00CF581F">
      <w:pPr>
        <w:widowControl w:val="0"/>
        <w:autoSpaceDE w:val="0"/>
        <w:autoSpaceDN w:val="0"/>
        <w:adjustRightInd w:val="0"/>
        <w:spacing w:after="0" w:line="353" w:lineRule="exact"/>
        <w:rPr>
          <w:rFonts w:ascii="Times New Roman" w:hAnsi="Times New Roman"/>
          <w:sz w:val="24"/>
          <w:szCs w:val="24"/>
          <w:lang w:val="ru-RU"/>
        </w:rPr>
      </w:pPr>
    </w:p>
    <w:p w14:paraId="03EF1B91" w14:textId="2868C9DA" w:rsidR="00CF581F" w:rsidRPr="00C75466" w:rsidRDefault="0073485D">
      <w:pPr>
        <w:widowControl w:val="0"/>
        <w:autoSpaceDE w:val="0"/>
        <w:autoSpaceDN w:val="0"/>
        <w:adjustRightInd w:val="0"/>
        <w:spacing w:after="0" w:line="239" w:lineRule="auto"/>
        <w:ind w:left="484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            </w:t>
      </w:r>
      <w:r w:rsidR="00790819" w:rsidRPr="00C75466">
        <w:rPr>
          <w:rFonts w:ascii="Times New Roman" w:hAnsi="Times New Roman"/>
          <w:sz w:val="20"/>
          <w:szCs w:val="20"/>
          <w:lang w:val="ru-RU"/>
        </w:rPr>
        <w:t>(</w:t>
      </w:r>
      <w:proofErr w:type="spellStart"/>
      <w:r w:rsidR="00790819" w:rsidRPr="00C75466">
        <w:rPr>
          <w:rFonts w:ascii="Times New Roman" w:hAnsi="Times New Roman"/>
          <w:sz w:val="20"/>
          <w:szCs w:val="20"/>
          <w:lang w:val="ru-RU"/>
        </w:rPr>
        <w:t>ф.и.о.</w:t>
      </w:r>
      <w:proofErr w:type="spellEnd"/>
      <w:r w:rsidR="00790819" w:rsidRPr="00C75466">
        <w:rPr>
          <w:rFonts w:ascii="Times New Roman" w:hAnsi="Times New Roman"/>
          <w:sz w:val="20"/>
          <w:szCs w:val="20"/>
          <w:lang w:val="ru-RU"/>
        </w:rPr>
        <w:t>, занимаемая должность)</w:t>
      </w:r>
    </w:p>
    <w:p w14:paraId="070130CB" w14:textId="77777777" w:rsidR="00CF581F" w:rsidRPr="00C75466" w:rsidRDefault="00CF581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  <w:lang w:val="ru-RU"/>
        </w:rPr>
      </w:pPr>
    </w:p>
    <w:p w14:paraId="53B9882D" w14:textId="77777777" w:rsidR="00CF581F" w:rsidRPr="00C75466" w:rsidRDefault="00CF581F">
      <w:pPr>
        <w:widowControl w:val="0"/>
        <w:autoSpaceDE w:val="0"/>
        <w:autoSpaceDN w:val="0"/>
        <w:adjustRightInd w:val="0"/>
        <w:spacing w:after="0" w:line="349" w:lineRule="exact"/>
        <w:rPr>
          <w:rFonts w:ascii="Times New Roman" w:hAnsi="Times New Roman"/>
          <w:sz w:val="24"/>
          <w:szCs w:val="24"/>
          <w:lang w:val="ru-RU"/>
        </w:rPr>
      </w:pPr>
    </w:p>
    <w:p w14:paraId="0FAA1B8A" w14:textId="5918FD94" w:rsidR="00CF581F" w:rsidRPr="00C75466" w:rsidRDefault="00790819">
      <w:pPr>
        <w:widowControl w:val="0"/>
        <w:tabs>
          <w:tab w:val="left" w:pos="7560"/>
          <w:tab w:val="left" w:pos="8280"/>
        </w:tabs>
        <w:autoSpaceDE w:val="0"/>
        <w:autoSpaceDN w:val="0"/>
        <w:adjustRightInd w:val="0"/>
        <w:spacing w:after="0" w:line="240" w:lineRule="auto"/>
        <w:ind w:left="1160"/>
        <w:rPr>
          <w:rFonts w:ascii="Times New Roman" w:hAnsi="Times New Roman"/>
          <w:sz w:val="24"/>
          <w:szCs w:val="24"/>
          <w:lang w:val="ru-RU"/>
        </w:rPr>
      </w:pPr>
      <w:r w:rsidRPr="00C75466">
        <w:rPr>
          <w:rFonts w:ascii="Times New Roman" w:hAnsi="Times New Roman"/>
          <w:sz w:val="24"/>
          <w:szCs w:val="24"/>
          <w:lang w:val="ru-RU"/>
        </w:rPr>
        <w:t xml:space="preserve">Уведомление о получении подарка от </w:t>
      </w:r>
      <w:bookmarkStart w:id="2" w:name="_GoBack"/>
      <w:bookmarkEnd w:id="2"/>
    </w:p>
    <w:p w14:paraId="0BEF33E9" w14:textId="60E73458" w:rsidR="00CF581F" w:rsidRPr="00C75466" w:rsidRDefault="00152842">
      <w:pPr>
        <w:widowControl w:val="0"/>
        <w:autoSpaceDE w:val="0"/>
        <w:autoSpaceDN w:val="0"/>
        <w:adjustRightInd w:val="0"/>
        <w:spacing w:after="0" w:line="252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1B05558E" wp14:editId="7A49163E">
                <wp:simplePos x="0" y="0"/>
                <wp:positionH relativeFrom="column">
                  <wp:posOffset>3336290</wp:posOffset>
                </wp:positionH>
                <wp:positionV relativeFrom="paragraph">
                  <wp:posOffset>10795</wp:posOffset>
                </wp:positionV>
                <wp:extent cx="260985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09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02C727" id="Line 4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7pt,.85pt" to="283.2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lSuDw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" o:allowincell="f" strokeweight=".16931mm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36AFF158" wp14:editId="2C2BF8D2">
                <wp:simplePos x="0" y="0"/>
                <wp:positionH relativeFrom="column">
                  <wp:posOffset>3750945</wp:posOffset>
                </wp:positionH>
                <wp:positionV relativeFrom="paragraph">
                  <wp:posOffset>10795</wp:posOffset>
                </wp:positionV>
                <wp:extent cx="981710" cy="0"/>
                <wp:effectExtent l="0" t="0" r="0" b="0"/>
                <wp:wrapNone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171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950444" id="Line 5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5.35pt,.85pt" to="372.6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GHfEQIAACc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" o:allowincell="f" strokeweight=".16931mm"/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16CA7EC2" wp14:editId="54714EE7">
                <wp:simplePos x="0" y="0"/>
                <wp:positionH relativeFrom="column">
                  <wp:posOffset>4975225</wp:posOffset>
                </wp:positionH>
                <wp:positionV relativeFrom="paragraph">
                  <wp:posOffset>10795</wp:posOffset>
                </wp:positionV>
                <wp:extent cx="243840" cy="0"/>
                <wp:effectExtent l="0" t="0" r="0" b="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384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CEF68C" id="Line 6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1.75pt,.85pt" to="410.95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afjEQIAACc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" o:allowincell="f" strokeweight=".16931mm"/>
            </w:pict>
          </mc:Fallback>
        </mc:AlternateContent>
      </w:r>
    </w:p>
    <w:p w14:paraId="72A71CA7" w14:textId="77777777" w:rsidR="00CF581F" w:rsidRPr="00C75466" w:rsidRDefault="00790819">
      <w:pPr>
        <w:widowControl w:val="0"/>
        <w:autoSpaceDE w:val="0"/>
        <w:autoSpaceDN w:val="0"/>
        <w:adjustRightInd w:val="0"/>
        <w:spacing w:after="0" w:line="240" w:lineRule="auto"/>
        <w:ind w:left="620"/>
        <w:rPr>
          <w:rFonts w:ascii="Times New Roman" w:hAnsi="Times New Roman"/>
          <w:sz w:val="24"/>
          <w:szCs w:val="24"/>
          <w:lang w:val="ru-RU"/>
        </w:rPr>
      </w:pPr>
      <w:r w:rsidRPr="00C75466">
        <w:rPr>
          <w:rFonts w:ascii="Times New Roman" w:hAnsi="Times New Roman"/>
          <w:sz w:val="24"/>
          <w:szCs w:val="24"/>
          <w:lang w:val="ru-RU"/>
        </w:rPr>
        <w:t>Извещаю о получении</w:t>
      </w:r>
    </w:p>
    <w:p w14:paraId="1003168D" w14:textId="0088E2A6" w:rsidR="00CF581F" w:rsidRPr="00C75466" w:rsidRDefault="00152842">
      <w:pPr>
        <w:widowControl w:val="0"/>
        <w:autoSpaceDE w:val="0"/>
        <w:autoSpaceDN w:val="0"/>
        <w:adjustRightInd w:val="0"/>
        <w:spacing w:after="0" w:line="33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0" allowOverlap="1" wp14:anchorId="716D9E62" wp14:editId="0FF68CEC">
            <wp:simplePos x="0" y="0"/>
            <wp:positionH relativeFrom="column">
              <wp:posOffset>1924050</wp:posOffset>
            </wp:positionH>
            <wp:positionV relativeFrom="paragraph">
              <wp:posOffset>6350</wp:posOffset>
            </wp:positionV>
            <wp:extent cx="4249420" cy="63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4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84D7A4" w14:textId="77777777" w:rsidR="00CF581F" w:rsidRPr="00C75466" w:rsidRDefault="00790819">
      <w:pPr>
        <w:widowControl w:val="0"/>
        <w:autoSpaceDE w:val="0"/>
        <w:autoSpaceDN w:val="0"/>
        <w:adjustRightInd w:val="0"/>
        <w:spacing w:after="0" w:line="239" w:lineRule="auto"/>
        <w:ind w:left="5640"/>
        <w:rPr>
          <w:rFonts w:ascii="Times New Roman" w:hAnsi="Times New Roman"/>
          <w:sz w:val="24"/>
          <w:szCs w:val="24"/>
          <w:lang w:val="ru-RU"/>
        </w:rPr>
      </w:pPr>
      <w:r w:rsidRPr="00C75466">
        <w:rPr>
          <w:rFonts w:ascii="Times New Roman" w:hAnsi="Times New Roman"/>
          <w:sz w:val="20"/>
          <w:szCs w:val="20"/>
          <w:lang w:val="ru-RU"/>
        </w:rPr>
        <w:t>(дата получения)</w:t>
      </w:r>
    </w:p>
    <w:p w14:paraId="4051A62A" w14:textId="509FA7ED" w:rsidR="00CF581F" w:rsidRPr="00C75466" w:rsidRDefault="00152842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15620180" wp14:editId="1D25DD18">
                <wp:simplePos x="0" y="0"/>
                <wp:positionH relativeFrom="column">
                  <wp:posOffset>33020</wp:posOffset>
                </wp:positionH>
                <wp:positionV relativeFrom="paragraph">
                  <wp:posOffset>161925</wp:posOffset>
                </wp:positionV>
                <wp:extent cx="6122035" cy="0"/>
                <wp:effectExtent l="0" t="0" r="0" b="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2035" cy="0"/>
                        </a:xfrm>
                        <a:prstGeom prst="line">
                          <a:avLst/>
                        </a:prstGeom>
                        <a:noFill/>
                        <a:ln w="7620">
                          <a:solidFill>
                            <a:srgbClr val="25252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A97BAE" id="Line 8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pt,12.75pt" to="484.6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" o:allowincell="f" strokecolor="#252525" strokeweight=".6pt"/>
            </w:pict>
          </mc:Fallback>
        </mc:AlternateContent>
      </w:r>
    </w:p>
    <w:p w14:paraId="17606F34" w14:textId="77777777" w:rsidR="00CF581F" w:rsidRPr="00C75466" w:rsidRDefault="00790819">
      <w:pPr>
        <w:widowControl w:val="0"/>
        <w:overflowPunct w:val="0"/>
        <w:autoSpaceDE w:val="0"/>
        <w:autoSpaceDN w:val="0"/>
        <w:adjustRightInd w:val="0"/>
        <w:spacing w:after="0" w:line="226" w:lineRule="auto"/>
        <w:ind w:left="2200" w:right="1800" w:hanging="377"/>
        <w:rPr>
          <w:rFonts w:ascii="Times New Roman" w:hAnsi="Times New Roman"/>
          <w:sz w:val="24"/>
          <w:szCs w:val="24"/>
          <w:lang w:val="ru-RU"/>
        </w:rPr>
      </w:pPr>
      <w:r w:rsidRPr="00C75466">
        <w:rPr>
          <w:rFonts w:ascii="Times New Roman" w:hAnsi="Times New Roman"/>
          <w:sz w:val="19"/>
          <w:szCs w:val="19"/>
          <w:lang w:val="ru-RU"/>
        </w:rPr>
        <w:t>(наименование протокольного мероприятия, служебной командировки, другого официального мероприятия, место и дата проведения)</w:t>
      </w:r>
    </w:p>
    <w:p w14:paraId="6996DE7A" w14:textId="77777777" w:rsidR="00CF581F" w:rsidRPr="00C75466" w:rsidRDefault="00CF581F">
      <w:pPr>
        <w:widowControl w:val="0"/>
        <w:autoSpaceDE w:val="0"/>
        <w:autoSpaceDN w:val="0"/>
        <w:adjustRightInd w:val="0"/>
        <w:spacing w:after="0" w:line="264" w:lineRule="exact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3020"/>
        <w:gridCol w:w="3300"/>
        <w:gridCol w:w="1700"/>
        <w:gridCol w:w="1680"/>
      </w:tblGrid>
      <w:tr w:rsidR="00CF581F" w:rsidRPr="00096324" w14:paraId="5A248D9F" w14:textId="77777777">
        <w:trPr>
          <w:trHeight w:val="27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E1DE3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  <w:lang w:val="ru-RU"/>
              </w:rPr>
            </w:pPr>
          </w:p>
        </w:tc>
        <w:tc>
          <w:tcPr>
            <w:tcW w:w="30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0315B88C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3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35595EB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Характеристика</w:t>
            </w:r>
            <w:proofErr w:type="spellEnd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 xml:space="preserve"> </w:t>
            </w: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подарка</w:t>
            </w:r>
            <w:proofErr w:type="spellEnd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,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5654804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988A4BD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7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Стоимость</w:t>
            </w:r>
            <w:proofErr w:type="spellEnd"/>
          </w:p>
        </w:tc>
      </w:tr>
      <w:tr w:rsidR="00CF581F" w:rsidRPr="00096324" w14:paraId="64482BDE" w14:textId="77777777">
        <w:trPr>
          <w:trHeight w:val="281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59F7F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8B559D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подарка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960446C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его</w:t>
            </w:r>
            <w:proofErr w:type="spellEnd"/>
            <w:r w:rsidRPr="000963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2DBBA6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w w:val="98"/>
                <w:sz w:val="24"/>
                <w:szCs w:val="24"/>
              </w:rPr>
              <w:t>предметов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E84B609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 xml:space="preserve">в </w:t>
            </w:r>
            <w:proofErr w:type="spellStart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рублях</w:t>
            </w:r>
            <w:proofErr w:type="spellEnd"/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 xml:space="preserve"> *</w:t>
            </w:r>
          </w:p>
        </w:tc>
      </w:tr>
      <w:tr w:rsidR="00CF581F" w:rsidRPr="00096324" w14:paraId="2753111B" w14:textId="77777777">
        <w:trPr>
          <w:trHeight w:val="266"/>
        </w:trPr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7D11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FAE5432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E0FC6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3EAC3F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E62974B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неизвестна</w:t>
            </w:r>
            <w:proofErr w:type="spellEnd"/>
          </w:p>
        </w:tc>
      </w:tr>
      <w:tr w:rsidR="00CF581F" w:rsidRPr="00096324" w14:paraId="09018F40" w14:textId="77777777">
        <w:trPr>
          <w:trHeight w:val="266"/>
        </w:trPr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8C4123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FAFCC0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BBF43DE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39B67A0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BE34601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неизвестна</w:t>
            </w:r>
            <w:proofErr w:type="spellEnd"/>
          </w:p>
        </w:tc>
      </w:tr>
    </w:tbl>
    <w:p w14:paraId="1BE13988" w14:textId="77777777" w:rsidR="00CF581F" w:rsidRDefault="00CF581F">
      <w:pPr>
        <w:widowControl w:val="0"/>
        <w:autoSpaceDE w:val="0"/>
        <w:autoSpaceDN w:val="0"/>
        <w:adjustRightInd w:val="0"/>
        <w:spacing w:after="0" w:line="266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"/>
        <w:gridCol w:w="420"/>
        <w:gridCol w:w="240"/>
        <w:gridCol w:w="660"/>
        <w:gridCol w:w="860"/>
        <w:gridCol w:w="20"/>
        <w:gridCol w:w="380"/>
        <w:gridCol w:w="380"/>
        <w:gridCol w:w="380"/>
        <w:gridCol w:w="240"/>
        <w:gridCol w:w="160"/>
        <w:gridCol w:w="2260"/>
        <w:gridCol w:w="360"/>
        <w:gridCol w:w="100"/>
        <w:gridCol w:w="400"/>
        <w:gridCol w:w="240"/>
        <w:gridCol w:w="600"/>
        <w:gridCol w:w="400"/>
        <w:gridCol w:w="360"/>
        <w:gridCol w:w="200"/>
        <w:gridCol w:w="240"/>
        <w:gridCol w:w="360"/>
        <w:gridCol w:w="280"/>
      </w:tblGrid>
      <w:tr w:rsidR="00CF581F" w:rsidRPr="00096324" w14:paraId="3B5CABEA" w14:textId="77777777">
        <w:trPr>
          <w:trHeight w:val="281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8E17C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proofErr w:type="spellEnd"/>
            <w:r w:rsidRPr="00096324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F2C0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934E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1E6CE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40F7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126C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8D00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2219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F97C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E01F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EFAF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F789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328AB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0F928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3497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068DE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EED26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096324">
              <w:rPr>
                <w:rFonts w:ascii="Times New Roman" w:hAnsi="Times New Roman"/>
                <w:sz w:val="24"/>
                <w:szCs w:val="24"/>
              </w:rPr>
              <w:t>листах</w:t>
            </w:r>
            <w:proofErr w:type="spellEnd"/>
            <w:proofErr w:type="gramEnd"/>
            <w:r w:rsidRPr="0009632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581F" w:rsidRPr="00096324" w14:paraId="0EDB4001" w14:textId="77777777">
        <w:trPr>
          <w:trHeight w:val="217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BF31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8C2D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86BEA5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C76F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37BBB7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CD39BB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D0ACE3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296207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4688B8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120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9BDEEFF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наименование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документа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686798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FF07E5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82CA59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8F8E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55D1A37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678D52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56F7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E0FFB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EFC2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81F" w:rsidRPr="00096324" w14:paraId="12657A45" w14:textId="77777777">
        <w:trPr>
          <w:trHeight w:val="550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31AD1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Лицо</w:t>
            </w:r>
            <w:proofErr w:type="spellEnd"/>
            <w:r w:rsidRPr="000963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представившее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987D1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3F24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1C77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FCD80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82AD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0003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6D0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72180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FCD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37E2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C556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95D83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58B5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FEAD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B015B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3DD36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368D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AAF5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81F" w:rsidRPr="00096324" w14:paraId="4059AB10" w14:textId="77777777">
        <w:trPr>
          <w:trHeight w:val="281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5E7D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уведомление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105CEC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DB962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11CC79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821A8C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E54814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EF914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3A60605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1DFDB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135C01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6B235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FBF672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CE5437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259450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AFF6E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1E5F48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E2C984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F581F" w:rsidRPr="00096324" w14:paraId="6CFD70EC" w14:textId="77777777">
        <w:trPr>
          <w:trHeight w:val="217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4640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7EF50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AF11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11B7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976F9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1835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7BDDA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7B1E9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1BB95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962177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расшифровка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подписи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EA00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9D350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08589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C374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294F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A65B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D9D2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E2184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9A64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81F" w:rsidRPr="00096324" w14:paraId="7495638F" w14:textId="77777777">
        <w:trPr>
          <w:trHeight w:val="414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1FA3B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Лицо</w:t>
            </w:r>
            <w:proofErr w:type="spellEnd"/>
            <w:r w:rsidRPr="0009632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принявшее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4983D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4E51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9BF5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FFD9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F05FC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7FC0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DBB5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7F38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691D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561A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905C9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3D290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AF9E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129D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010A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C8D5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65FC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0518C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81F" w:rsidRPr="00096324" w14:paraId="1B6B1438" w14:textId="77777777">
        <w:trPr>
          <w:trHeight w:val="281"/>
        </w:trPr>
        <w:tc>
          <w:tcPr>
            <w:tcW w:w="23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96527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96324">
              <w:rPr>
                <w:rFonts w:ascii="Times New Roman" w:hAnsi="Times New Roman"/>
                <w:sz w:val="24"/>
                <w:szCs w:val="24"/>
              </w:rPr>
              <w:t>уведомление</w:t>
            </w:r>
            <w:proofErr w:type="spellEnd"/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4A5AE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68EA35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91E174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126EE4B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34A157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6DBF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49D142C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FAF6DF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5DDC68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159963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3FAA1FD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C95444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0568BC8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150FAA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29069BF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9A16D6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CF581F" w:rsidRPr="00096324" w14:paraId="48A4AD62" w14:textId="77777777">
        <w:trPr>
          <w:trHeight w:val="217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F3613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E54FA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770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C650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D297F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DA01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3599D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26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1ABE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CD54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DB64B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17" w:lineRule="exact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расшифровка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96324">
              <w:rPr>
                <w:rFonts w:ascii="Times New Roman" w:hAnsi="Times New Roman"/>
                <w:sz w:val="20"/>
                <w:szCs w:val="20"/>
              </w:rPr>
              <w:t>подписи</w:t>
            </w:r>
            <w:proofErr w:type="spellEnd"/>
            <w:r w:rsidRPr="0009632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771E0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C7068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129D4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E6EE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05E7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23F17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22E1A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F822D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91ACF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F581F" w:rsidRPr="00096324" w14:paraId="548D6E7A" w14:textId="77777777">
        <w:trPr>
          <w:trHeight w:val="514"/>
        </w:trPr>
        <w:tc>
          <w:tcPr>
            <w:tcW w:w="65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C70E6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96324">
              <w:rPr>
                <w:rFonts w:ascii="Times New Roman" w:hAnsi="Times New Roman"/>
                <w:sz w:val="24"/>
                <w:szCs w:val="24"/>
                <w:lang w:val="ru-RU"/>
              </w:rPr>
              <w:t>Регистрационный номер в журнале регистрации уведомлений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421C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0199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1C6D0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C4EC36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948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9BFE3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75612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CB35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9D85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81F" w:rsidRPr="00096324" w14:paraId="7388765A" w14:textId="77777777">
        <w:trPr>
          <w:trHeight w:val="434"/>
        </w:trPr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D42C3D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w w:val="93"/>
                <w:sz w:val="24"/>
                <w:szCs w:val="24"/>
              </w:rPr>
              <w:t>“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6B20BE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FA4C4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66E0B2D1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5538DDE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A6E3C8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14:paraId="7A7D2DD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54AE88" w14:textId="77777777" w:rsidR="00CF581F" w:rsidRPr="00096324" w:rsidRDefault="007908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0963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86E8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75D43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5B164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26289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6B3AD2D8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AB7A7B2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2A941F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32555716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0EFAA81C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410FFEB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1DAC2D7E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715A0147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4EFFE13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14:paraId="25F2ED5B" w14:textId="77777777" w:rsidR="00CF581F" w:rsidRPr="00096324" w:rsidRDefault="00CF58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53140AC" w14:textId="1FB236A0" w:rsidR="00CF581F" w:rsidRDefault="0015284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BE0548D" wp14:editId="4B1C81F3">
                <wp:simplePos x="0" y="0"/>
                <wp:positionH relativeFrom="column">
                  <wp:posOffset>33020</wp:posOffset>
                </wp:positionH>
                <wp:positionV relativeFrom="paragraph">
                  <wp:posOffset>260350</wp:posOffset>
                </wp:positionV>
                <wp:extent cx="1829435" cy="0"/>
                <wp:effectExtent l="0" t="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943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A3AFD2" id="Line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6pt,20.5pt" to="146.65pt,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Eh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" o:allowincell="f" strokeweight=".16931mm"/>
            </w:pict>
          </mc:Fallback>
        </mc:AlternateContent>
      </w:r>
    </w:p>
    <w:p w14:paraId="5D8AE890" w14:textId="77777777" w:rsidR="00CF581F" w:rsidRDefault="00CF581F">
      <w:pPr>
        <w:widowControl w:val="0"/>
        <w:autoSpaceDE w:val="0"/>
        <w:autoSpaceDN w:val="0"/>
        <w:adjustRightInd w:val="0"/>
        <w:spacing w:after="0" w:line="298" w:lineRule="exact"/>
        <w:rPr>
          <w:rFonts w:ascii="Times New Roman" w:hAnsi="Times New Roman"/>
          <w:sz w:val="24"/>
          <w:szCs w:val="24"/>
        </w:rPr>
      </w:pPr>
    </w:p>
    <w:p w14:paraId="3508D399" w14:textId="77777777" w:rsidR="00CF581F" w:rsidRPr="00C75466" w:rsidRDefault="00790819">
      <w:pPr>
        <w:widowControl w:val="0"/>
        <w:autoSpaceDE w:val="0"/>
        <w:autoSpaceDN w:val="0"/>
        <w:adjustRightInd w:val="0"/>
        <w:spacing w:after="0" w:line="239" w:lineRule="auto"/>
        <w:ind w:left="620"/>
        <w:rPr>
          <w:rFonts w:ascii="Times New Roman" w:hAnsi="Times New Roman"/>
          <w:sz w:val="24"/>
          <w:szCs w:val="24"/>
          <w:lang w:val="ru-RU"/>
        </w:rPr>
      </w:pPr>
      <w:r w:rsidRPr="00C75466">
        <w:rPr>
          <w:rFonts w:ascii="Times New Roman" w:hAnsi="Times New Roman"/>
          <w:sz w:val="20"/>
          <w:szCs w:val="20"/>
          <w:lang w:val="ru-RU"/>
        </w:rPr>
        <w:t>* Заполняется при наличии документов, подтверждающих стоимость подарка.</w:t>
      </w:r>
    </w:p>
    <w:p w14:paraId="2EAA7504" w14:textId="77777777" w:rsidR="00CF581F" w:rsidRPr="00C75466" w:rsidRDefault="00CF58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sectPr w:rsidR="00CF581F" w:rsidRPr="00C75466">
      <w:pgSz w:w="11900" w:h="16838"/>
      <w:pgMar w:top="900" w:right="1100" w:bottom="1440" w:left="1080" w:header="720" w:footer="720" w:gutter="0"/>
      <w:cols w:space="720" w:equalWidth="0">
        <w:col w:w="972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Демина Мария Александровна">
    <w15:presenceInfo w15:providerId="AD" w15:userId="S-1-5-21-3151592525-1064847349-792069652-53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19"/>
    <w:rsid w:val="00096324"/>
    <w:rsid w:val="00152842"/>
    <w:rsid w:val="0073485D"/>
    <w:rsid w:val="00783D9A"/>
    <w:rsid w:val="00790819"/>
    <w:rsid w:val="008562F5"/>
    <w:rsid w:val="00BA3936"/>
    <w:rsid w:val="00C75466"/>
    <w:rsid w:val="00C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BEE2"/>
  <w15:docId w15:val="{57049431-8E03-4990-A808-7CCC9D49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C7546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75466"/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rsid w:val="00C7546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75466"/>
    <w:rPr>
      <w:b/>
      <w:bCs/>
    </w:rPr>
  </w:style>
  <w:style w:type="character" w:customStyle="1" w:styleId="a7">
    <w:name w:val="Тема примечания Знак"/>
    <w:link w:val="a6"/>
    <w:uiPriority w:val="99"/>
    <w:semiHidden/>
    <w:rsid w:val="00C7546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C75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C75466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73485D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Демина Мария Александровна</dc:creator>
  <cp:keywords/>
  <dc:description/>
  <cp:lastModifiedBy>user</cp:lastModifiedBy>
  <cp:revision>5</cp:revision>
  <cp:lastPrinted>2016-12-14T08:08:00Z</cp:lastPrinted>
  <dcterms:created xsi:type="dcterms:W3CDTF">2016-09-30T08:30:00Z</dcterms:created>
  <dcterms:modified xsi:type="dcterms:W3CDTF">2016-12-14T08:08:00Z</dcterms:modified>
</cp:coreProperties>
</file>