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17F0" w:rsidRPr="00381D35" w:rsidRDefault="00330873">
      <w:pPr>
        <w:widowControl w:val="0"/>
        <w:autoSpaceDE w:val="0"/>
        <w:autoSpaceDN w:val="0"/>
        <w:adjustRightInd w:val="0"/>
        <w:spacing w:after="0" w:line="240" w:lineRule="auto"/>
        <w:ind w:left="8320"/>
        <w:rPr>
          <w:rFonts w:ascii="Times New Roman" w:hAnsi="Times New Roman"/>
          <w:sz w:val="24"/>
          <w:szCs w:val="24"/>
          <w:lang w:val="ru-RU"/>
        </w:rPr>
      </w:pPr>
      <w:bookmarkStart w:id="0" w:name="page1"/>
      <w:bookmarkEnd w:id="0"/>
      <w:r w:rsidRPr="00381D35">
        <w:rPr>
          <w:rFonts w:ascii="Times New Roman" w:hAnsi="Times New Roman"/>
          <w:sz w:val="16"/>
          <w:szCs w:val="16"/>
          <w:lang w:val="ru-RU"/>
        </w:rPr>
        <w:t>УТВЕРЖДЕНА</w:t>
      </w:r>
    </w:p>
    <w:p w:rsidR="00CE17F0" w:rsidRPr="00381D35" w:rsidRDefault="00CE17F0">
      <w:pPr>
        <w:widowControl w:val="0"/>
        <w:autoSpaceDE w:val="0"/>
        <w:autoSpaceDN w:val="0"/>
        <w:adjustRightInd w:val="0"/>
        <w:spacing w:after="0" w:line="98" w:lineRule="exact"/>
        <w:rPr>
          <w:rFonts w:ascii="Times New Roman" w:hAnsi="Times New Roman"/>
          <w:sz w:val="24"/>
          <w:szCs w:val="24"/>
          <w:lang w:val="ru-RU"/>
        </w:rPr>
      </w:pPr>
    </w:p>
    <w:p w:rsidR="00CE17F0" w:rsidRPr="00381D35" w:rsidRDefault="00330873">
      <w:pPr>
        <w:widowControl w:val="0"/>
        <w:overflowPunct w:val="0"/>
        <w:autoSpaceDE w:val="0"/>
        <w:autoSpaceDN w:val="0"/>
        <w:adjustRightInd w:val="0"/>
        <w:spacing w:after="0" w:line="223" w:lineRule="auto"/>
        <w:ind w:left="8060" w:right="800"/>
        <w:jc w:val="center"/>
        <w:rPr>
          <w:rFonts w:ascii="Times New Roman" w:hAnsi="Times New Roman"/>
          <w:sz w:val="24"/>
          <w:szCs w:val="24"/>
          <w:lang w:val="ru-RU"/>
        </w:rPr>
      </w:pPr>
      <w:r w:rsidRPr="00381D35">
        <w:rPr>
          <w:rFonts w:ascii="Times New Roman" w:hAnsi="Times New Roman"/>
          <w:sz w:val="16"/>
          <w:szCs w:val="16"/>
          <w:lang w:val="ru-RU"/>
        </w:rPr>
        <w:t>Указом Президента Российской Федерации от 23.06.2014 № 460</w:t>
      </w:r>
    </w:p>
    <w:p w:rsidR="00CE17F0" w:rsidRPr="00381D35" w:rsidRDefault="00CE17F0">
      <w:pPr>
        <w:widowControl w:val="0"/>
        <w:autoSpaceDE w:val="0"/>
        <w:autoSpaceDN w:val="0"/>
        <w:adjustRightInd w:val="0"/>
        <w:spacing w:after="0" w:line="243" w:lineRule="exact"/>
        <w:rPr>
          <w:rFonts w:ascii="Times New Roman" w:hAnsi="Times New Roman"/>
          <w:sz w:val="24"/>
          <w:szCs w:val="24"/>
          <w:lang w:val="ru-RU"/>
        </w:rPr>
      </w:pPr>
    </w:p>
    <w:p w:rsidR="00CE17F0" w:rsidRPr="00381D35" w:rsidRDefault="00330873" w:rsidP="00381D3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val="ru-RU"/>
        </w:rPr>
      </w:pPr>
      <w:r w:rsidRPr="00381D35">
        <w:rPr>
          <w:rFonts w:ascii="Times New Roman" w:hAnsi="Times New Roman"/>
          <w:sz w:val="26"/>
          <w:szCs w:val="26"/>
          <w:lang w:val="ru-RU"/>
        </w:rPr>
        <w:t xml:space="preserve">В </w:t>
      </w:r>
      <w:r w:rsidR="00381D35">
        <w:rPr>
          <w:rFonts w:ascii="Times New Roman" w:hAnsi="Times New Roman"/>
          <w:sz w:val="26"/>
          <w:szCs w:val="26"/>
          <w:lang w:val="ru-RU"/>
        </w:rPr>
        <w:t xml:space="preserve">отдел кадров </w:t>
      </w:r>
      <w:r w:rsidR="00381D35">
        <w:rPr>
          <w:rFonts w:ascii="Times New Roman" w:hAnsi="Times New Roman"/>
          <w:sz w:val="24"/>
          <w:szCs w:val="24"/>
          <w:lang w:val="ru-RU"/>
        </w:rPr>
        <w:t xml:space="preserve">ФГБУ </w:t>
      </w:r>
      <w:r w:rsidR="00381D35" w:rsidRPr="00381D35">
        <w:rPr>
          <w:rFonts w:ascii="Times New Roman" w:hAnsi="Times New Roman"/>
          <w:sz w:val="26"/>
          <w:szCs w:val="26"/>
          <w:lang w:val="ru-RU"/>
        </w:rPr>
        <w:t>«Эндокринологический научный центр»</w:t>
      </w:r>
      <w:r w:rsidR="00381D35">
        <w:rPr>
          <w:rFonts w:ascii="Times New Roman" w:hAnsi="Times New Roman"/>
          <w:sz w:val="24"/>
          <w:szCs w:val="24"/>
          <w:lang w:val="ru-RU"/>
        </w:rPr>
        <w:t xml:space="preserve"> Минздрава России</w:t>
      </w:r>
    </w:p>
    <w:p w:rsidR="00CE17F0" w:rsidRPr="00381D35" w:rsidRDefault="00187655">
      <w:pPr>
        <w:widowControl w:val="0"/>
        <w:autoSpaceDE w:val="0"/>
        <w:autoSpaceDN w:val="0"/>
        <w:adjustRightInd w:val="0"/>
        <w:spacing w:after="0" w:line="81" w:lineRule="exact"/>
        <w:rPr>
          <w:rFonts w:ascii="Times New Roman" w:hAnsi="Times New Roman"/>
          <w:sz w:val="24"/>
          <w:szCs w:val="24"/>
          <w:lang w:val="ru-RU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43392" behindDoc="1" locked="0" layoutInCell="0" allowOverlap="1">
            <wp:simplePos x="0" y="0"/>
            <wp:positionH relativeFrom="column">
              <wp:posOffset>523240</wp:posOffset>
            </wp:positionH>
            <wp:positionV relativeFrom="paragraph">
              <wp:posOffset>5080</wp:posOffset>
            </wp:positionV>
            <wp:extent cx="5976620" cy="6350"/>
            <wp:effectExtent l="0" t="0" r="0" b="0"/>
            <wp:wrapNone/>
            <wp:docPr id="28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6620" cy="6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70840" w:rsidRDefault="00770840" w:rsidP="008706C6">
      <w:pPr>
        <w:widowControl w:val="0"/>
        <w:overflowPunct w:val="0"/>
        <w:autoSpaceDE w:val="0"/>
        <w:autoSpaceDN w:val="0"/>
        <w:adjustRightInd w:val="0"/>
        <w:spacing w:after="0" w:line="228" w:lineRule="auto"/>
        <w:ind w:right="260" w:firstLine="4376"/>
        <w:jc w:val="both"/>
        <w:rPr>
          <w:rFonts w:ascii="Times New Roman" w:hAnsi="Times New Roman"/>
          <w:b/>
          <w:bCs/>
          <w:sz w:val="28"/>
          <w:szCs w:val="28"/>
          <w:lang w:val="ru-RU"/>
        </w:rPr>
      </w:pPr>
    </w:p>
    <w:p w:rsidR="008706C6" w:rsidRDefault="00330873" w:rsidP="008706C6">
      <w:pPr>
        <w:widowControl w:val="0"/>
        <w:overflowPunct w:val="0"/>
        <w:autoSpaceDE w:val="0"/>
        <w:autoSpaceDN w:val="0"/>
        <w:adjustRightInd w:val="0"/>
        <w:spacing w:after="0" w:line="228" w:lineRule="auto"/>
        <w:ind w:right="260" w:firstLine="4376"/>
        <w:jc w:val="both"/>
        <w:rPr>
          <w:ins w:id="1" w:author="Демина Мария Александровна" w:date="2016-09-30T11:15:00Z"/>
          <w:rFonts w:ascii="Times New Roman" w:hAnsi="Times New Roman"/>
          <w:b/>
          <w:bCs/>
          <w:sz w:val="28"/>
          <w:szCs w:val="28"/>
          <w:lang w:val="ru-RU"/>
        </w:rPr>
      </w:pPr>
      <w:bookmarkStart w:id="2" w:name="_GoBack"/>
      <w:bookmarkEnd w:id="2"/>
      <w:r w:rsidRPr="00381D35">
        <w:rPr>
          <w:rFonts w:ascii="Times New Roman" w:hAnsi="Times New Roman"/>
          <w:b/>
          <w:bCs/>
          <w:sz w:val="28"/>
          <w:szCs w:val="28"/>
          <w:lang w:val="ru-RU"/>
        </w:rPr>
        <w:t>СПРАВКА</w:t>
      </w:r>
      <w:r w:rsidRPr="00381D35">
        <w:rPr>
          <w:rFonts w:ascii="Times New Roman" w:hAnsi="Times New Roman"/>
          <w:sz w:val="28"/>
          <w:szCs w:val="28"/>
          <w:vertAlign w:val="superscript"/>
          <w:lang w:val="ru-RU"/>
        </w:rPr>
        <w:t>1</w:t>
      </w:r>
      <w:r w:rsidRPr="00381D35">
        <w:rPr>
          <w:rFonts w:ascii="Times New Roman" w:hAnsi="Times New Roman"/>
          <w:b/>
          <w:bCs/>
          <w:sz w:val="28"/>
          <w:szCs w:val="28"/>
          <w:lang w:val="ru-RU"/>
        </w:rPr>
        <w:t xml:space="preserve"> </w:t>
      </w:r>
    </w:p>
    <w:p w:rsidR="008706C6" w:rsidRDefault="00330873" w:rsidP="008706C6">
      <w:pPr>
        <w:widowControl w:val="0"/>
        <w:overflowPunct w:val="0"/>
        <w:autoSpaceDE w:val="0"/>
        <w:autoSpaceDN w:val="0"/>
        <w:adjustRightInd w:val="0"/>
        <w:spacing w:after="0" w:line="228" w:lineRule="auto"/>
        <w:ind w:right="260"/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381D35">
        <w:rPr>
          <w:rFonts w:ascii="Times New Roman" w:hAnsi="Times New Roman"/>
          <w:b/>
          <w:bCs/>
          <w:sz w:val="28"/>
          <w:szCs w:val="28"/>
          <w:lang w:val="ru-RU"/>
        </w:rPr>
        <w:t>о доходах, расходах, об имуществе</w:t>
      </w:r>
    </w:p>
    <w:p w:rsidR="00CE17F0" w:rsidRPr="008706C6" w:rsidRDefault="00330873" w:rsidP="008706C6">
      <w:pPr>
        <w:widowControl w:val="0"/>
        <w:overflowPunct w:val="0"/>
        <w:autoSpaceDE w:val="0"/>
        <w:autoSpaceDN w:val="0"/>
        <w:adjustRightInd w:val="0"/>
        <w:spacing w:after="0" w:line="228" w:lineRule="auto"/>
        <w:ind w:right="260"/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381D35">
        <w:rPr>
          <w:rFonts w:ascii="Times New Roman" w:hAnsi="Times New Roman"/>
          <w:b/>
          <w:bCs/>
          <w:sz w:val="28"/>
          <w:szCs w:val="28"/>
          <w:lang w:val="ru-RU"/>
        </w:rPr>
        <w:t>и обязательствах имущественного характера</w:t>
      </w:r>
      <w:r w:rsidRPr="00381D35">
        <w:rPr>
          <w:rFonts w:ascii="Times New Roman" w:hAnsi="Times New Roman"/>
          <w:sz w:val="28"/>
          <w:szCs w:val="28"/>
          <w:vertAlign w:val="superscript"/>
          <w:lang w:val="ru-RU"/>
        </w:rPr>
        <w:t>2</w:t>
      </w:r>
    </w:p>
    <w:p w:rsidR="00CE17F0" w:rsidRPr="00381D35" w:rsidDel="00770840" w:rsidRDefault="00CE17F0">
      <w:pPr>
        <w:widowControl w:val="0"/>
        <w:autoSpaceDE w:val="0"/>
        <w:autoSpaceDN w:val="0"/>
        <w:adjustRightInd w:val="0"/>
        <w:spacing w:after="0" w:line="253" w:lineRule="exact"/>
        <w:rPr>
          <w:del w:id="3" w:author="user" w:date="2016-12-21T14:07:00Z"/>
          <w:rFonts w:ascii="Times New Roman" w:hAnsi="Times New Roman"/>
          <w:sz w:val="24"/>
          <w:szCs w:val="24"/>
          <w:lang w:val="ru-RU"/>
        </w:rPr>
      </w:pPr>
    </w:p>
    <w:p w:rsidR="00CE17F0" w:rsidRPr="00381D35" w:rsidRDefault="00330873">
      <w:pPr>
        <w:widowControl w:val="0"/>
        <w:autoSpaceDE w:val="0"/>
        <w:autoSpaceDN w:val="0"/>
        <w:adjustRightInd w:val="0"/>
        <w:spacing w:after="0" w:line="240" w:lineRule="auto"/>
        <w:ind w:left="560"/>
        <w:rPr>
          <w:rFonts w:ascii="Times New Roman" w:hAnsi="Times New Roman"/>
          <w:sz w:val="24"/>
          <w:szCs w:val="24"/>
          <w:lang w:val="ru-RU"/>
        </w:rPr>
      </w:pPr>
      <w:r w:rsidRPr="00381D35">
        <w:rPr>
          <w:rFonts w:ascii="Times New Roman" w:hAnsi="Times New Roman"/>
          <w:sz w:val="24"/>
          <w:szCs w:val="24"/>
          <w:lang w:val="ru-RU"/>
        </w:rPr>
        <w:t>Я,</w:t>
      </w:r>
    </w:p>
    <w:p w:rsidR="00CE17F0" w:rsidRPr="00381D35" w:rsidRDefault="0018765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44416" behindDoc="1" locked="0" layoutInCell="0" allowOverlap="1">
            <wp:simplePos x="0" y="0"/>
            <wp:positionH relativeFrom="column">
              <wp:posOffset>558165</wp:posOffset>
            </wp:positionH>
            <wp:positionV relativeFrom="paragraph">
              <wp:posOffset>6350</wp:posOffset>
            </wp:positionV>
            <wp:extent cx="5941695" cy="6350"/>
            <wp:effectExtent l="0" t="0" r="0" b="0"/>
            <wp:wrapNone/>
            <wp:docPr id="27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1695" cy="6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ru-RU" w:eastAsia="ru-RU"/>
        </w:rPr>
        <w:drawing>
          <wp:anchor distT="0" distB="0" distL="114300" distR="114300" simplePos="0" relativeHeight="251645440" behindDoc="1" locked="0" layoutInCell="0" allowOverlap="1">
            <wp:simplePos x="0" y="0"/>
            <wp:positionH relativeFrom="column">
              <wp:posOffset>-17780</wp:posOffset>
            </wp:positionH>
            <wp:positionV relativeFrom="paragraph">
              <wp:posOffset>329565</wp:posOffset>
            </wp:positionV>
            <wp:extent cx="6517640" cy="6350"/>
            <wp:effectExtent l="0" t="0" r="0" b="0"/>
            <wp:wrapNone/>
            <wp:docPr id="26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7640" cy="6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E17F0" w:rsidRPr="00381D35" w:rsidRDefault="00CE17F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CE17F0" w:rsidRPr="00381D35" w:rsidRDefault="00CE17F0">
      <w:pPr>
        <w:widowControl w:val="0"/>
        <w:autoSpaceDE w:val="0"/>
        <w:autoSpaceDN w:val="0"/>
        <w:adjustRightInd w:val="0"/>
        <w:spacing w:after="0" w:line="325" w:lineRule="exact"/>
        <w:rPr>
          <w:rFonts w:ascii="Times New Roman" w:hAnsi="Times New Roman"/>
          <w:sz w:val="24"/>
          <w:szCs w:val="24"/>
          <w:lang w:val="ru-RU"/>
        </w:rPr>
      </w:pPr>
    </w:p>
    <w:p w:rsidR="00CE17F0" w:rsidRPr="00381D35" w:rsidRDefault="00330873">
      <w:pPr>
        <w:widowControl w:val="0"/>
        <w:autoSpaceDE w:val="0"/>
        <w:autoSpaceDN w:val="0"/>
        <w:adjustRightInd w:val="0"/>
        <w:spacing w:after="0" w:line="240" w:lineRule="auto"/>
        <w:ind w:left="9840"/>
        <w:rPr>
          <w:rFonts w:ascii="Times New Roman" w:hAnsi="Times New Roman"/>
          <w:sz w:val="24"/>
          <w:szCs w:val="24"/>
          <w:lang w:val="ru-RU"/>
        </w:rPr>
      </w:pPr>
      <w:r w:rsidRPr="00381D35">
        <w:rPr>
          <w:rFonts w:ascii="Times New Roman" w:hAnsi="Times New Roman"/>
          <w:sz w:val="24"/>
          <w:szCs w:val="24"/>
          <w:lang w:val="ru-RU"/>
        </w:rPr>
        <w:t>,</w:t>
      </w:r>
    </w:p>
    <w:p w:rsidR="00CE17F0" w:rsidRPr="00381D35" w:rsidRDefault="00187655">
      <w:pPr>
        <w:widowControl w:val="0"/>
        <w:autoSpaceDE w:val="0"/>
        <w:autoSpaceDN w:val="0"/>
        <w:adjustRightInd w:val="0"/>
        <w:spacing w:after="0" w:line="33" w:lineRule="exact"/>
        <w:rPr>
          <w:rFonts w:ascii="Times New Roman" w:hAnsi="Times New Roman"/>
          <w:sz w:val="24"/>
          <w:szCs w:val="24"/>
          <w:lang w:val="ru-RU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46464" behindDoc="1" locked="0" layoutInCell="0" allowOverlap="1">
            <wp:simplePos x="0" y="0"/>
            <wp:positionH relativeFrom="column">
              <wp:posOffset>-17780</wp:posOffset>
            </wp:positionH>
            <wp:positionV relativeFrom="paragraph">
              <wp:posOffset>6350</wp:posOffset>
            </wp:positionV>
            <wp:extent cx="6446520" cy="6350"/>
            <wp:effectExtent l="0" t="0" r="0" b="0"/>
            <wp:wrapNone/>
            <wp:docPr id="2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46520" cy="6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E17F0" w:rsidRPr="00381D35" w:rsidRDefault="00330873">
      <w:pPr>
        <w:widowControl w:val="0"/>
        <w:autoSpaceDE w:val="0"/>
        <w:autoSpaceDN w:val="0"/>
        <w:adjustRightInd w:val="0"/>
        <w:spacing w:after="0" w:line="239" w:lineRule="auto"/>
        <w:ind w:left="460"/>
        <w:rPr>
          <w:rFonts w:ascii="Times New Roman" w:hAnsi="Times New Roman"/>
          <w:sz w:val="24"/>
          <w:szCs w:val="24"/>
          <w:lang w:val="ru-RU"/>
        </w:rPr>
      </w:pPr>
      <w:r w:rsidRPr="00381D35">
        <w:rPr>
          <w:rFonts w:ascii="Times New Roman" w:hAnsi="Times New Roman"/>
          <w:sz w:val="20"/>
          <w:szCs w:val="20"/>
          <w:lang w:val="ru-RU"/>
        </w:rPr>
        <w:t>(фамилия, имя, отчество, дата рождения, серия и номер паспорта, дата выдачи и орган, выдавший паспорт)</w:t>
      </w:r>
    </w:p>
    <w:p w:rsidR="00CE17F0" w:rsidRPr="00381D35" w:rsidRDefault="0018765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47488" behindDoc="1" locked="0" layoutInCell="0" allowOverlap="1">
            <wp:simplePos x="0" y="0"/>
            <wp:positionH relativeFrom="column">
              <wp:posOffset>-17780</wp:posOffset>
            </wp:positionH>
            <wp:positionV relativeFrom="paragraph">
              <wp:posOffset>295910</wp:posOffset>
            </wp:positionV>
            <wp:extent cx="6517640" cy="6350"/>
            <wp:effectExtent l="0" t="0" r="0" b="0"/>
            <wp:wrapNone/>
            <wp:docPr id="24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7640" cy="6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ru-RU" w:eastAsia="ru-RU"/>
        </w:rPr>
        <w:drawing>
          <wp:anchor distT="0" distB="0" distL="114300" distR="114300" simplePos="0" relativeHeight="251648512" behindDoc="1" locked="0" layoutInCell="0" allowOverlap="1">
            <wp:simplePos x="0" y="0"/>
            <wp:positionH relativeFrom="column">
              <wp:posOffset>-17780</wp:posOffset>
            </wp:positionH>
            <wp:positionV relativeFrom="paragraph">
              <wp:posOffset>666115</wp:posOffset>
            </wp:positionV>
            <wp:extent cx="6517640" cy="6350"/>
            <wp:effectExtent l="0" t="0" r="0" b="0"/>
            <wp:wrapNone/>
            <wp:docPr id="23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7640" cy="6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E17F0" w:rsidRPr="00381D35" w:rsidRDefault="00CE17F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CE17F0" w:rsidRPr="00381D35" w:rsidRDefault="00CE17F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CE17F0" w:rsidRPr="00381D35" w:rsidRDefault="00CE17F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CE17F0" w:rsidRPr="00381D35" w:rsidRDefault="00CE17F0">
      <w:pPr>
        <w:widowControl w:val="0"/>
        <w:autoSpaceDE w:val="0"/>
        <w:autoSpaceDN w:val="0"/>
        <w:adjustRightInd w:val="0"/>
        <w:spacing w:after="0" w:line="294" w:lineRule="exact"/>
        <w:rPr>
          <w:rFonts w:ascii="Times New Roman" w:hAnsi="Times New Roman"/>
          <w:sz w:val="24"/>
          <w:szCs w:val="24"/>
          <w:lang w:val="ru-RU"/>
        </w:rPr>
      </w:pPr>
    </w:p>
    <w:p w:rsidR="00CE17F0" w:rsidRPr="00381D35" w:rsidRDefault="00330873">
      <w:pPr>
        <w:widowControl w:val="0"/>
        <w:autoSpaceDE w:val="0"/>
        <w:autoSpaceDN w:val="0"/>
        <w:adjustRightInd w:val="0"/>
        <w:spacing w:after="0" w:line="239" w:lineRule="auto"/>
        <w:ind w:left="300"/>
        <w:rPr>
          <w:rFonts w:ascii="Times New Roman" w:hAnsi="Times New Roman"/>
          <w:sz w:val="24"/>
          <w:szCs w:val="24"/>
          <w:lang w:val="ru-RU"/>
        </w:rPr>
      </w:pPr>
      <w:r w:rsidRPr="00381D35">
        <w:rPr>
          <w:rFonts w:ascii="Times New Roman" w:hAnsi="Times New Roman"/>
          <w:sz w:val="20"/>
          <w:szCs w:val="20"/>
          <w:lang w:val="ru-RU"/>
        </w:rPr>
        <w:t>(место работы (службы), занимаемая (замещаемая) должность; в случае отсутствия основного места работы</w:t>
      </w:r>
    </w:p>
    <w:p w:rsidR="00CE17F0" w:rsidRPr="00381D35" w:rsidRDefault="00CE17F0">
      <w:pPr>
        <w:widowControl w:val="0"/>
        <w:autoSpaceDE w:val="0"/>
        <w:autoSpaceDN w:val="0"/>
        <w:adjustRightInd w:val="0"/>
        <w:spacing w:after="0" w:line="184" w:lineRule="exact"/>
        <w:rPr>
          <w:rFonts w:ascii="Times New Roman" w:hAnsi="Times New Roman"/>
          <w:sz w:val="24"/>
          <w:szCs w:val="24"/>
          <w:lang w:val="ru-RU"/>
        </w:rPr>
      </w:pPr>
    </w:p>
    <w:p w:rsidR="00CE17F0" w:rsidRPr="00381D35" w:rsidRDefault="00330873">
      <w:pPr>
        <w:widowControl w:val="0"/>
        <w:autoSpaceDE w:val="0"/>
        <w:autoSpaceDN w:val="0"/>
        <w:adjustRightInd w:val="0"/>
        <w:spacing w:after="0" w:line="240" w:lineRule="auto"/>
        <w:ind w:left="9840"/>
        <w:rPr>
          <w:rFonts w:ascii="Times New Roman" w:hAnsi="Times New Roman"/>
          <w:sz w:val="24"/>
          <w:szCs w:val="24"/>
          <w:lang w:val="ru-RU"/>
        </w:rPr>
      </w:pPr>
      <w:r w:rsidRPr="00381D35">
        <w:rPr>
          <w:rFonts w:ascii="Times New Roman" w:hAnsi="Times New Roman"/>
          <w:sz w:val="24"/>
          <w:szCs w:val="24"/>
          <w:lang w:val="ru-RU"/>
        </w:rPr>
        <w:t>,</w:t>
      </w:r>
    </w:p>
    <w:p w:rsidR="00CE17F0" w:rsidRPr="00381D35" w:rsidRDefault="00187655">
      <w:pPr>
        <w:widowControl w:val="0"/>
        <w:autoSpaceDE w:val="0"/>
        <w:autoSpaceDN w:val="0"/>
        <w:adjustRightInd w:val="0"/>
        <w:spacing w:after="0" w:line="33" w:lineRule="exact"/>
        <w:rPr>
          <w:rFonts w:ascii="Times New Roman" w:hAnsi="Times New Roman"/>
          <w:sz w:val="24"/>
          <w:szCs w:val="24"/>
          <w:lang w:val="ru-RU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49536" behindDoc="1" locked="0" layoutInCell="0" allowOverlap="1">
            <wp:simplePos x="0" y="0"/>
            <wp:positionH relativeFrom="column">
              <wp:posOffset>-17780</wp:posOffset>
            </wp:positionH>
            <wp:positionV relativeFrom="paragraph">
              <wp:posOffset>6350</wp:posOffset>
            </wp:positionV>
            <wp:extent cx="6446520" cy="6350"/>
            <wp:effectExtent l="0" t="0" r="0" b="0"/>
            <wp:wrapNone/>
            <wp:docPr id="22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46520" cy="6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E17F0" w:rsidRPr="00381D35" w:rsidRDefault="00330873">
      <w:pPr>
        <w:widowControl w:val="0"/>
        <w:autoSpaceDE w:val="0"/>
        <w:autoSpaceDN w:val="0"/>
        <w:adjustRightInd w:val="0"/>
        <w:spacing w:after="0" w:line="239" w:lineRule="auto"/>
        <w:ind w:left="760"/>
        <w:rPr>
          <w:rFonts w:ascii="Times New Roman" w:hAnsi="Times New Roman"/>
          <w:sz w:val="24"/>
          <w:szCs w:val="24"/>
          <w:lang w:val="ru-RU"/>
        </w:rPr>
      </w:pPr>
      <w:r w:rsidRPr="00381D35">
        <w:rPr>
          <w:rFonts w:ascii="Times New Roman" w:hAnsi="Times New Roman"/>
          <w:sz w:val="20"/>
          <w:szCs w:val="20"/>
          <w:lang w:val="ru-RU"/>
        </w:rPr>
        <w:t>(службы) – род занятий; должность, на замещение которой претендует гражданин (если применимо)</w:t>
      </w:r>
    </w:p>
    <w:p w:rsidR="00CE17F0" w:rsidRPr="00381D35" w:rsidRDefault="00CE17F0">
      <w:pPr>
        <w:widowControl w:val="0"/>
        <w:autoSpaceDE w:val="0"/>
        <w:autoSpaceDN w:val="0"/>
        <w:adjustRightInd w:val="0"/>
        <w:spacing w:after="0" w:line="227" w:lineRule="exact"/>
        <w:rPr>
          <w:rFonts w:ascii="Times New Roman" w:hAnsi="Times New Roman"/>
          <w:sz w:val="24"/>
          <w:szCs w:val="24"/>
          <w:lang w:val="ru-RU"/>
        </w:rPr>
      </w:pPr>
    </w:p>
    <w:p w:rsidR="00CE17F0" w:rsidRPr="00381D35" w:rsidRDefault="0033087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381D35">
        <w:rPr>
          <w:rFonts w:ascii="Times New Roman" w:hAnsi="Times New Roman"/>
          <w:sz w:val="24"/>
          <w:szCs w:val="24"/>
          <w:lang w:val="ru-RU"/>
        </w:rPr>
        <w:t>зарегистрированный по адресу:</w:t>
      </w:r>
    </w:p>
    <w:p w:rsidR="00CE17F0" w:rsidRPr="00381D35" w:rsidRDefault="00187655">
      <w:pPr>
        <w:widowControl w:val="0"/>
        <w:autoSpaceDE w:val="0"/>
        <w:autoSpaceDN w:val="0"/>
        <w:adjustRightInd w:val="0"/>
        <w:spacing w:after="0" w:line="12" w:lineRule="exact"/>
        <w:rPr>
          <w:rFonts w:ascii="Times New Roman" w:hAnsi="Times New Roman"/>
          <w:sz w:val="24"/>
          <w:szCs w:val="24"/>
          <w:lang w:val="ru-RU"/>
        </w:rPr>
      </w:pP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50560" behindDoc="1" locked="0" layoutInCell="0" allowOverlap="1">
                <wp:simplePos x="0" y="0"/>
                <wp:positionH relativeFrom="column">
                  <wp:posOffset>2331720</wp:posOffset>
                </wp:positionH>
                <wp:positionV relativeFrom="paragraph">
                  <wp:posOffset>8890</wp:posOffset>
                </wp:positionV>
                <wp:extent cx="4037965" cy="0"/>
                <wp:effectExtent l="0" t="0" r="0" b="0"/>
                <wp:wrapNone/>
                <wp:docPr id="21" name="Lin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037965" cy="0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739CEAA" id="Line 9" o:spid="_x0000_s1026" style="position:absolute;z-index:-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3.6pt,.7pt" to="501.55pt,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BNSNFAIAACkEAAAOAAAAZHJzL2Uyb0RvYy54bWysU8GO2jAQvVfqP1i+QxI2sB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" o:allowincell="f" strokeweight=".16931mm"/>
            </w:pict>
          </mc:Fallback>
        </mc:AlternateContent>
      </w:r>
    </w:p>
    <w:p w:rsidR="00CE17F0" w:rsidRPr="00381D35" w:rsidRDefault="00330873">
      <w:pPr>
        <w:widowControl w:val="0"/>
        <w:autoSpaceDE w:val="0"/>
        <w:autoSpaceDN w:val="0"/>
        <w:adjustRightInd w:val="0"/>
        <w:spacing w:after="0" w:line="239" w:lineRule="auto"/>
        <w:ind w:left="5500"/>
        <w:rPr>
          <w:rFonts w:ascii="Times New Roman" w:hAnsi="Times New Roman"/>
          <w:sz w:val="24"/>
          <w:szCs w:val="24"/>
          <w:lang w:val="ru-RU"/>
        </w:rPr>
      </w:pPr>
      <w:r w:rsidRPr="00381D35">
        <w:rPr>
          <w:rFonts w:ascii="Times New Roman" w:hAnsi="Times New Roman"/>
          <w:sz w:val="20"/>
          <w:szCs w:val="20"/>
          <w:lang w:val="ru-RU"/>
        </w:rPr>
        <w:t>(адрес места регистрации)</w:t>
      </w:r>
    </w:p>
    <w:p w:rsidR="00CE17F0" w:rsidRPr="00381D35" w:rsidRDefault="00CE17F0">
      <w:pPr>
        <w:widowControl w:val="0"/>
        <w:autoSpaceDE w:val="0"/>
        <w:autoSpaceDN w:val="0"/>
        <w:adjustRightInd w:val="0"/>
        <w:spacing w:after="0" w:line="182" w:lineRule="exact"/>
        <w:rPr>
          <w:rFonts w:ascii="Times New Roman" w:hAnsi="Times New Roman"/>
          <w:sz w:val="24"/>
          <w:szCs w:val="24"/>
          <w:lang w:val="ru-RU"/>
        </w:rPr>
      </w:pPr>
    </w:p>
    <w:p w:rsidR="00CE17F0" w:rsidRPr="00381D35" w:rsidRDefault="00330873">
      <w:pPr>
        <w:widowControl w:val="0"/>
        <w:autoSpaceDE w:val="0"/>
        <w:autoSpaceDN w:val="0"/>
        <w:adjustRightInd w:val="0"/>
        <w:spacing w:after="0" w:line="240" w:lineRule="auto"/>
        <w:ind w:left="9840"/>
        <w:rPr>
          <w:rFonts w:ascii="Times New Roman" w:hAnsi="Times New Roman"/>
          <w:sz w:val="24"/>
          <w:szCs w:val="24"/>
          <w:lang w:val="ru-RU"/>
        </w:rPr>
      </w:pPr>
      <w:r w:rsidRPr="00381D35">
        <w:rPr>
          <w:rFonts w:ascii="Times New Roman" w:hAnsi="Times New Roman"/>
          <w:sz w:val="24"/>
          <w:szCs w:val="24"/>
          <w:lang w:val="ru-RU"/>
        </w:rPr>
        <w:t>,</w:t>
      </w:r>
    </w:p>
    <w:p w:rsidR="00CE17F0" w:rsidRPr="00381D35" w:rsidRDefault="00187655">
      <w:pPr>
        <w:widowControl w:val="0"/>
        <w:autoSpaceDE w:val="0"/>
        <w:autoSpaceDN w:val="0"/>
        <w:adjustRightInd w:val="0"/>
        <w:spacing w:after="0" w:line="307" w:lineRule="exact"/>
        <w:rPr>
          <w:rFonts w:ascii="Times New Roman" w:hAnsi="Times New Roman"/>
          <w:sz w:val="24"/>
          <w:szCs w:val="24"/>
          <w:lang w:val="ru-RU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51584" behindDoc="1" locked="0" layoutInCell="0" allowOverlap="1">
            <wp:simplePos x="0" y="0"/>
            <wp:positionH relativeFrom="column">
              <wp:posOffset>-17780</wp:posOffset>
            </wp:positionH>
            <wp:positionV relativeFrom="paragraph">
              <wp:posOffset>6350</wp:posOffset>
            </wp:positionV>
            <wp:extent cx="6446520" cy="6350"/>
            <wp:effectExtent l="0" t="0" r="0" b="0"/>
            <wp:wrapNone/>
            <wp:docPr id="2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46520" cy="6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E17F0" w:rsidRPr="00381D35" w:rsidRDefault="0033087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381D35">
        <w:rPr>
          <w:rFonts w:ascii="Times New Roman" w:hAnsi="Times New Roman"/>
          <w:sz w:val="26"/>
          <w:szCs w:val="26"/>
          <w:lang w:val="ru-RU"/>
        </w:rPr>
        <w:t>сообщаю сведения о доходах, расходах своих, супруги (супруга), несовершеннолетнего</w:t>
      </w:r>
    </w:p>
    <w:p w:rsidR="00CE17F0" w:rsidRPr="00381D35" w:rsidRDefault="00330873">
      <w:pPr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/>
          <w:sz w:val="24"/>
          <w:szCs w:val="24"/>
          <w:lang w:val="ru-RU"/>
        </w:rPr>
      </w:pPr>
      <w:r w:rsidRPr="00381D35">
        <w:rPr>
          <w:rFonts w:ascii="Times New Roman" w:hAnsi="Times New Roman"/>
          <w:sz w:val="26"/>
          <w:szCs w:val="26"/>
          <w:lang w:val="ru-RU"/>
        </w:rPr>
        <w:t xml:space="preserve">ребенка </w:t>
      </w:r>
      <w:r w:rsidRPr="00381D35">
        <w:rPr>
          <w:rFonts w:ascii="Times New Roman" w:hAnsi="Times New Roman"/>
          <w:sz w:val="19"/>
          <w:szCs w:val="19"/>
          <w:lang w:val="ru-RU"/>
        </w:rPr>
        <w:t>(нужное подчеркнуть)</w:t>
      </w:r>
    </w:p>
    <w:p w:rsidR="00CE17F0" w:rsidRPr="00381D35" w:rsidRDefault="0018765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52608" behindDoc="1" locked="0" layoutInCell="0" allowOverlap="1">
            <wp:simplePos x="0" y="0"/>
            <wp:positionH relativeFrom="column">
              <wp:posOffset>-17780</wp:posOffset>
            </wp:positionH>
            <wp:positionV relativeFrom="paragraph">
              <wp:posOffset>299720</wp:posOffset>
            </wp:positionV>
            <wp:extent cx="6446520" cy="6350"/>
            <wp:effectExtent l="0" t="0" r="0" b="0"/>
            <wp:wrapNone/>
            <wp:docPr id="19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46520" cy="6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E17F0" w:rsidRPr="00381D35" w:rsidRDefault="00CE17F0">
      <w:pPr>
        <w:widowControl w:val="0"/>
        <w:autoSpaceDE w:val="0"/>
        <w:autoSpaceDN w:val="0"/>
        <w:adjustRightInd w:val="0"/>
        <w:spacing w:after="0" w:line="295" w:lineRule="exact"/>
        <w:rPr>
          <w:rFonts w:ascii="Times New Roman" w:hAnsi="Times New Roman"/>
          <w:sz w:val="24"/>
          <w:szCs w:val="24"/>
          <w:lang w:val="ru-RU"/>
        </w:rPr>
      </w:pPr>
    </w:p>
    <w:p w:rsidR="00CE17F0" w:rsidRPr="00381D35" w:rsidRDefault="00330873">
      <w:pPr>
        <w:widowControl w:val="0"/>
        <w:autoSpaceDE w:val="0"/>
        <w:autoSpaceDN w:val="0"/>
        <w:adjustRightInd w:val="0"/>
        <w:spacing w:after="0" w:line="239" w:lineRule="auto"/>
        <w:ind w:left="460"/>
        <w:rPr>
          <w:rFonts w:ascii="Times New Roman" w:hAnsi="Times New Roman"/>
          <w:sz w:val="24"/>
          <w:szCs w:val="24"/>
          <w:lang w:val="ru-RU"/>
        </w:rPr>
      </w:pPr>
      <w:r w:rsidRPr="00381D35">
        <w:rPr>
          <w:rFonts w:ascii="Times New Roman" w:hAnsi="Times New Roman"/>
          <w:sz w:val="20"/>
          <w:szCs w:val="20"/>
          <w:lang w:val="ru-RU"/>
        </w:rPr>
        <w:t>(фамилия, имя, отчество, дата рождения, серия и номер паспорта, дата выдачи и орган, выдавший паспорт)</w:t>
      </w:r>
    </w:p>
    <w:p w:rsidR="00CE17F0" w:rsidRPr="00381D35" w:rsidRDefault="0018765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53632" behindDoc="1" locked="0" layoutInCell="0" allowOverlap="1">
            <wp:simplePos x="0" y="0"/>
            <wp:positionH relativeFrom="column">
              <wp:posOffset>-17780</wp:posOffset>
            </wp:positionH>
            <wp:positionV relativeFrom="paragraph">
              <wp:posOffset>297180</wp:posOffset>
            </wp:positionV>
            <wp:extent cx="6517640" cy="6350"/>
            <wp:effectExtent l="0" t="0" r="0" b="0"/>
            <wp:wrapNone/>
            <wp:docPr id="18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7640" cy="6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ru-RU" w:eastAsia="ru-RU"/>
        </w:rPr>
        <w:drawing>
          <wp:anchor distT="0" distB="0" distL="114300" distR="114300" simplePos="0" relativeHeight="251654656" behindDoc="1" locked="0" layoutInCell="0" allowOverlap="1">
            <wp:simplePos x="0" y="0"/>
            <wp:positionH relativeFrom="column">
              <wp:posOffset>-17780</wp:posOffset>
            </wp:positionH>
            <wp:positionV relativeFrom="paragraph">
              <wp:posOffset>607695</wp:posOffset>
            </wp:positionV>
            <wp:extent cx="6517640" cy="6350"/>
            <wp:effectExtent l="0" t="0" r="0" b="0"/>
            <wp:wrapNone/>
            <wp:docPr id="17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7640" cy="6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E17F0" w:rsidRPr="00381D35" w:rsidRDefault="00CE17F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CE17F0" w:rsidRPr="00381D35" w:rsidRDefault="00CE17F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CE17F0" w:rsidRPr="00381D35" w:rsidRDefault="00CE17F0">
      <w:pPr>
        <w:widowControl w:val="0"/>
        <w:autoSpaceDE w:val="0"/>
        <w:autoSpaceDN w:val="0"/>
        <w:adjustRightInd w:val="0"/>
        <w:spacing w:after="0" w:line="381" w:lineRule="exact"/>
        <w:rPr>
          <w:rFonts w:ascii="Times New Roman" w:hAnsi="Times New Roman"/>
          <w:sz w:val="24"/>
          <w:szCs w:val="24"/>
          <w:lang w:val="ru-RU"/>
        </w:rPr>
      </w:pPr>
    </w:p>
    <w:p w:rsidR="00CE17F0" w:rsidRPr="00381D35" w:rsidRDefault="00330873">
      <w:pPr>
        <w:widowControl w:val="0"/>
        <w:autoSpaceDE w:val="0"/>
        <w:autoSpaceDN w:val="0"/>
        <w:adjustRightInd w:val="0"/>
        <w:spacing w:after="0" w:line="239" w:lineRule="auto"/>
        <w:ind w:left="880"/>
        <w:rPr>
          <w:rFonts w:ascii="Times New Roman" w:hAnsi="Times New Roman"/>
          <w:sz w:val="24"/>
          <w:szCs w:val="24"/>
          <w:lang w:val="ru-RU"/>
        </w:rPr>
      </w:pPr>
      <w:r w:rsidRPr="00381D35">
        <w:rPr>
          <w:rFonts w:ascii="Times New Roman" w:hAnsi="Times New Roman"/>
          <w:sz w:val="20"/>
          <w:szCs w:val="20"/>
          <w:lang w:val="ru-RU"/>
        </w:rPr>
        <w:t>(адрес места регистрации, основное место работы (службы), занимаемая (замещаемая) должность)</w:t>
      </w:r>
    </w:p>
    <w:p w:rsidR="00CE17F0" w:rsidRPr="00381D35" w:rsidRDefault="0018765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55680" behindDoc="1" locked="0" layoutInCell="0" allowOverlap="1">
            <wp:simplePos x="0" y="0"/>
            <wp:positionH relativeFrom="column">
              <wp:posOffset>-17780</wp:posOffset>
            </wp:positionH>
            <wp:positionV relativeFrom="paragraph">
              <wp:posOffset>297180</wp:posOffset>
            </wp:positionV>
            <wp:extent cx="6517640" cy="6350"/>
            <wp:effectExtent l="0" t="0" r="0" b="0"/>
            <wp:wrapNone/>
            <wp:docPr id="16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7640" cy="6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E17F0" w:rsidRPr="00381D35" w:rsidRDefault="00CE17F0">
      <w:pPr>
        <w:widowControl w:val="0"/>
        <w:autoSpaceDE w:val="0"/>
        <w:autoSpaceDN w:val="0"/>
        <w:adjustRightInd w:val="0"/>
        <w:spacing w:after="0" w:line="291" w:lineRule="exact"/>
        <w:rPr>
          <w:rFonts w:ascii="Times New Roman" w:hAnsi="Times New Roman"/>
          <w:sz w:val="24"/>
          <w:szCs w:val="24"/>
          <w:lang w:val="ru-RU"/>
        </w:rPr>
      </w:pPr>
    </w:p>
    <w:p w:rsidR="00CE17F0" w:rsidRPr="00381D35" w:rsidRDefault="00330873">
      <w:pPr>
        <w:widowControl w:val="0"/>
        <w:autoSpaceDE w:val="0"/>
        <w:autoSpaceDN w:val="0"/>
        <w:adjustRightInd w:val="0"/>
        <w:spacing w:after="0" w:line="239" w:lineRule="auto"/>
        <w:ind w:left="2100"/>
        <w:rPr>
          <w:rFonts w:ascii="Times New Roman" w:hAnsi="Times New Roman"/>
          <w:sz w:val="24"/>
          <w:szCs w:val="24"/>
          <w:lang w:val="ru-RU"/>
        </w:rPr>
      </w:pPr>
      <w:r w:rsidRPr="00381D35">
        <w:rPr>
          <w:rFonts w:ascii="Times New Roman" w:hAnsi="Times New Roman"/>
          <w:sz w:val="20"/>
          <w:szCs w:val="20"/>
          <w:lang w:val="ru-RU"/>
        </w:rPr>
        <w:t>(в случае отсутствия основного места работы (службы) – род занятий)</w:t>
      </w:r>
    </w:p>
    <w:p w:rsidR="00CE17F0" w:rsidRPr="00381D35" w:rsidRDefault="0018765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56704" behindDoc="1" locked="0" layoutInCell="0" allowOverlap="1">
            <wp:simplePos x="0" y="0"/>
            <wp:positionH relativeFrom="column">
              <wp:posOffset>-17780</wp:posOffset>
            </wp:positionH>
            <wp:positionV relativeFrom="paragraph">
              <wp:posOffset>297180</wp:posOffset>
            </wp:positionV>
            <wp:extent cx="6517640" cy="6350"/>
            <wp:effectExtent l="0" t="0" r="0" b="0"/>
            <wp:wrapNone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7640" cy="6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E17F0" w:rsidRPr="00381D35" w:rsidRDefault="00CE17F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CE17F0" w:rsidRPr="00381D35" w:rsidRDefault="00CE17F0">
      <w:pPr>
        <w:widowControl w:val="0"/>
        <w:autoSpaceDE w:val="0"/>
        <w:autoSpaceDN w:val="0"/>
        <w:adjustRightInd w:val="0"/>
        <w:spacing w:after="0" w:line="387" w:lineRule="exact"/>
        <w:rPr>
          <w:rFonts w:ascii="Times New Roman" w:hAnsi="Times New Roman"/>
          <w:sz w:val="24"/>
          <w:szCs w:val="24"/>
          <w:lang w:val="ru-RU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20"/>
        <w:gridCol w:w="1740"/>
        <w:gridCol w:w="3180"/>
        <w:gridCol w:w="3420"/>
      </w:tblGrid>
      <w:tr w:rsidR="00CE17F0" w:rsidRPr="00381D35">
        <w:trPr>
          <w:trHeight w:val="299"/>
        </w:trPr>
        <w:tc>
          <w:tcPr>
            <w:tcW w:w="38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17F0" w:rsidRPr="00381D35" w:rsidRDefault="00330873">
            <w:pPr>
              <w:widowControl w:val="0"/>
              <w:autoSpaceDE w:val="0"/>
              <w:autoSpaceDN w:val="0"/>
              <w:adjustRightInd w:val="0"/>
              <w:spacing w:after="0" w:line="298" w:lineRule="exac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81D35">
              <w:rPr>
                <w:rFonts w:ascii="Times New Roman" w:hAnsi="Times New Roman"/>
                <w:sz w:val="26"/>
                <w:szCs w:val="26"/>
                <w:lang w:val="ru-RU"/>
              </w:rPr>
              <w:t>за отчетный период с 1 января 20</w:t>
            </w:r>
            <w:ins w:id="4" w:author="user" w:date="2016-12-14T10:47:00Z">
              <w:r w:rsidR="00942CDA">
                <w:rPr>
                  <w:rFonts w:ascii="Times New Roman" w:hAnsi="Times New Roman"/>
                  <w:sz w:val="26"/>
                  <w:szCs w:val="26"/>
                  <w:lang w:val="ru-RU"/>
                </w:rPr>
                <w:t>_</w:t>
              </w:r>
            </w:ins>
          </w:p>
        </w:tc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17F0" w:rsidRPr="00381D35" w:rsidRDefault="00330873">
            <w:pPr>
              <w:widowControl w:val="0"/>
              <w:autoSpaceDE w:val="0"/>
              <w:autoSpaceDN w:val="0"/>
              <w:adjustRightInd w:val="0"/>
              <w:spacing w:after="0" w:line="298" w:lineRule="exact"/>
              <w:ind w:left="640"/>
              <w:rPr>
                <w:rFonts w:ascii="Times New Roman" w:hAnsi="Times New Roman"/>
                <w:sz w:val="24"/>
                <w:szCs w:val="24"/>
              </w:rPr>
            </w:pPr>
            <w:r w:rsidRPr="00381D35">
              <w:rPr>
                <w:rFonts w:ascii="Times New Roman" w:hAnsi="Times New Roman"/>
                <w:sz w:val="26"/>
                <w:szCs w:val="26"/>
              </w:rPr>
              <w:t xml:space="preserve">г. </w:t>
            </w:r>
            <w:proofErr w:type="spellStart"/>
            <w:r w:rsidRPr="00381D35">
              <w:rPr>
                <w:rFonts w:ascii="Times New Roman" w:hAnsi="Times New Roman"/>
                <w:sz w:val="26"/>
                <w:szCs w:val="26"/>
              </w:rPr>
              <w:t>по</w:t>
            </w:r>
            <w:proofErr w:type="spellEnd"/>
            <w:r w:rsidRPr="00381D35">
              <w:rPr>
                <w:rFonts w:ascii="Times New Roman" w:hAnsi="Times New Roman"/>
                <w:sz w:val="26"/>
                <w:szCs w:val="26"/>
              </w:rPr>
              <w:t xml:space="preserve"> 31 </w:t>
            </w:r>
            <w:proofErr w:type="spellStart"/>
            <w:r w:rsidRPr="00381D35">
              <w:rPr>
                <w:rFonts w:ascii="Times New Roman" w:hAnsi="Times New Roman"/>
                <w:sz w:val="26"/>
                <w:szCs w:val="26"/>
              </w:rPr>
              <w:t>декабря</w:t>
            </w:r>
            <w:proofErr w:type="spellEnd"/>
            <w:r w:rsidRPr="00381D35">
              <w:rPr>
                <w:rFonts w:ascii="Times New Roman" w:hAnsi="Times New Roman"/>
                <w:sz w:val="26"/>
                <w:szCs w:val="26"/>
              </w:rPr>
              <w:t xml:space="preserve"> 20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17F0" w:rsidRPr="00381D35" w:rsidRDefault="00330873">
            <w:pPr>
              <w:widowControl w:val="0"/>
              <w:autoSpaceDE w:val="0"/>
              <w:autoSpaceDN w:val="0"/>
              <w:adjustRightInd w:val="0"/>
              <w:spacing w:after="0" w:line="298" w:lineRule="exact"/>
              <w:ind w:left="440"/>
              <w:rPr>
                <w:rFonts w:ascii="Times New Roman" w:hAnsi="Times New Roman"/>
                <w:sz w:val="24"/>
                <w:szCs w:val="24"/>
              </w:rPr>
            </w:pPr>
            <w:r w:rsidRPr="00381D35">
              <w:rPr>
                <w:rFonts w:ascii="Times New Roman" w:hAnsi="Times New Roman"/>
                <w:sz w:val="26"/>
                <w:szCs w:val="26"/>
              </w:rPr>
              <w:t xml:space="preserve">г. </w:t>
            </w:r>
            <w:proofErr w:type="spellStart"/>
            <w:r w:rsidRPr="00381D35">
              <w:rPr>
                <w:rFonts w:ascii="Times New Roman" w:hAnsi="Times New Roman"/>
                <w:sz w:val="26"/>
                <w:szCs w:val="26"/>
              </w:rPr>
              <w:t>об</w:t>
            </w:r>
            <w:proofErr w:type="spellEnd"/>
            <w:r w:rsidRPr="00381D35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381D35">
              <w:rPr>
                <w:rFonts w:ascii="Times New Roman" w:hAnsi="Times New Roman"/>
                <w:sz w:val="26"/>
                <w:szCs w:val="26"/>
              </w:rPr>
              <w:t>имуществе</w:t>
            </w:r>
            <w:proofErr w:type="spellEnd"/>
            <w:r w:rsidRPr="00381D35">
              <w:rPr>
                <w:rFonts w:ascii="Times New Roman" w:hAnsi="Times New Roman"/>
                <w:sz w:val="26"/>
                <w:szCs w:val="26"/>
              </w:rPr>
              <w:t>,</w:t>
            </w:r>
          </w:p>
        </w:tc>
      </w:tr>
      <w:tr w:rsidR="00CE17F0" w:rsidRPr="00381D35">
        <w:trPr>
          <w:trHeight w:val="303"/>
        </w:trPr>
        <w:tc>
          <w:tcPr>
            <w:tcW w:w="38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17F0" w:rsidRPr="00381D35" w:rsidRDefault="00330873">
            <w:pPr>
              <w:widowControl w:val="0"/>
              <w:autoSpaceDE w:val="0"/>
              <w:autoSpaceDN w:val="0"/>
              <w:adjustRightInd w:val="0"/>
              <w:spacing w:after="0" w:line="296" w:lineRule="exac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81D35">
              <w:rPr>
                <w:rFonts w:ascii="Times New Roman" w:hAnsi="Times New Roman"/>
                <w:sz w:val="26"/>
                <w:szCs w:val="26"/>
              </w:rPr>
              <w:t>принадлежащем</w:t>
            </w:r>
            <w:proofErr w:type="spellEnd"/>
          </w:p>
        </w:tc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17F0" w:rsidRPr="00381D35" w:rsidRDefault="00CE17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17F0" w:rsidRPr="00381D35" w:rsidRDefault="00CE17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E17F0" w:rsidRPr="00381D35">
        <w:trPr>
          <w:trHeight w:val="217"/>
        </w:trPr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17F0" w:rsidRPr="00381D35" w:rsidRDefault="00CE17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4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CE17F0" w:rsidRPr="00381D35" w:rsidRDefault="00CE17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18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CE17F0" w:rsidRPr="00381D35" w:rsidRDefault="00330873">
            <w:pPr>
              <w:widowControl w:val="0"/>
              <w:autoSpaceDE w:val="0"/>
              <w:autoSpaceDN w:val="0"/>
              <w:adjustRightInd w:val="0"/>
              <w:spacing w:after="0" w:line="217" w:lineRule="exact"/>
              <w:ind w:left="160"/>
              <w:rPr>
                <w:rFonts w:ascii="Times New Roman" w:hAnsi="Times New Roman"/>
                <w:sz w:val="24"/>
                <w:szCs w:val="24"/>
              </w:rPr>
            </w:pPr>
            <w:r w:rsidRPr="00381D35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r w:rsidRPr="00381D35">
              <w:rPr>
                <w:rFonts w:ascii="Times New Roman" w:hAnsi="Times New Roman"/>
                <w:sz w:val="20"/>
                <w:szCs w:val="20"/>
              </w:rPr>
              <w:t>фамилия</w:t>
            </w:r>
            <w:proofErr w:type="spellEnd"/>
            <w:r w:rsidRPr="00381D35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381D35">
              <w:rPr>
                <w:rFonts w:ascii="Times New Roman" w:hAnsi="Times New Roman"/>
                <w:sz w:val="20"/>
                <w:szCs w:val="20"/>
              </w:rPr>
              <w:t>имя</w:t>
            </w:r>
            <w:proofErr w:type="spellEnd"/>
            <w:r w:rsidRPr="00381D35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381D35">
              <w:rPr>
                <w:rFonts w:ascii="Times New Roman" w:hAnsi="Times New Roman"/>
                <w:sz w:val="20"/>
                <w:szCs w:val="20"/>
              </w:rPr>
              <w:t>отчество</w:t>
            </w:r>
            <w:proofErr w:type="spellEnd"/>
            <w:r w:rsidRPr="00381D35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42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CE17F0" w:rsidRPr="00381D35" w:rsidRDefault="00CE17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CE17F0" w:rsidRDefault="00CE17F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CE17F0" w:rsidRDefault="00CE17F0">
      <w:pPr>
        <w:widowControl w:val="0"/>
        <w:autoSpaceDE w:val="0"/>
        <w:autoSpaceDN w:val="0"/>
        <w:adjustRightInd w:val="0"/>
        <w:spacing w:after="0" w:line="259" w:lineRule="exact"/>
        <w:rPr>
          <w:rFonts w:ascii="Times New Roman" w:hAnsi="Times New Roman"/>
          <w:sz w:val="24"/>
          <w:szCs w:val="24"/>
        </w:rPr>
      </w:pPr>
    </w:p>
    <w:p w:rsidR="00CE17F0" w:rsidRPr="00381D35" w:rsidRDefault="00330873">
      <w:pPr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/>
          <w:sz w:val="24"/>
          <w:szCs w:val="24"/>
          <w:lang w:val="ru-RU"/>
        </w:rPr>
      </w:pPr>
      <w:r w:rsidRPr="00381D35">
        <w:rPr>
          <w:rFonts w:ascii="Times New Roman" w:hAnsi="Times New Roman"/>
          <w:sz w:val="26"/>
          <w:szCs w:val="26"/>
          <w:lang w:val="ru-RU"/>
        </w:rPr>
        <w:t>на праве собственности, о вкладах в банках, ценных бумагах, об обязательствах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40"/>
        <w:gridCol w:w="580"/>
        <w:gridCol w:w="260"/>
        <w:gridCol w:w="1380"/>
        <w:gridCol w:w="480"/>
        <w:gridCol w:w="560"/>
        <w:gridCol w:w="280"/>
      </w:tblGrid>
      <w:tr w:rsidR="00CE17F0" w:rsidRPr="00381D35">
        <w:trPr>
          <w:trHeight w:val="299"/>
        </w:trPr>
        <w:tc>
          <w:tcPr>
            <w:tcW w:w="5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17F0" w:rsidRPr="00381D35" w:rsidRDefault="00330873">
            <w:pPr>
              <w:widowControl w:val="0"/>
              <w:autoSpaceDE w:val="0"/>
              <w:autoSpaceDN w:val="0"/>
              <w:adjustRightInd w:val="0"/>
              <w:spacing w:after="0" w:line="298" w:lineRule="exac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81D35">
              <w:rPr>
                <w:rFonts w:ascii="Times New Roman" w:hAnsi="Times New Roman"/>
                <w:sz w:val="26"/>
                <w:szCs w:val="26"/>
                <w:lang w:val="ru-RU"/>
              </w:rPr>
              <w:t>имущественного характера по состоянию на «</w:t>
            </w:r>
          </w:p>
        </w:tc>
        <w:tc>
          <w:tcPr>
            <w:tcW w:w="8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17F0" w:rsidRPr="00381D35" w:rsidRDefault="00330873">
            <w:pPr>
              <w:widowControl w:val="0"/>
              <w:autoSpaceDE w:val="0"/>
              <w:autoSpaceDN w:val="0"/>
              <w:adjustRightInd w:val="0"/>
              <w:spacing w:after="0" w:line="298" w:lineRule="exact"/>
              <w:ind w:right="12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81D35">
              <w:rPr>
                <w:rFonts w:ascii="Times New Roman" w:hAnsi="Times New Roman"/>
                <w:sz w:val="26"/>
                <w:szCs w:val="26"/>
              </w:rPr>
              <w:t>»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17F0" w:rsidRPr="00381D35" w:rsidRDefault="00330873">
            <w:pPr>
              <w:widowControl w:val="0"/>
              <w:autoSpaceDE w:val="0"/>
              <w:autoSpaceDN w:val="0"/>
              <w:adjustRightInd w:val="0"/>
              <w:spacing w:after="0" w:line="298" w:lineRule="exact"/>
              <w:ind w:right="10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81D35">
              <w:rPr>
                <w:rFonts w:ascii="Times New Roman" w:hAnsi="Times New Roman"/>
                <w:sz w:val="26"/>
                <w:szCs w:val="26"/>
              </w:rPr>
              <w:t>20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17F0" w:rsidRPr="00381D35" w:rsidRDefault="00CE17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17F0" w:rsidRPr="00381D35" w:rsidRDefault="00330873">
            <w:pPr>
              <w:widowControl w:val="0"/>
              <w:autoSpaceDE w:val="0"/>
              <w:autoSpaceDN w:val="0"/>
              <w:adjustRightInd w:val="0"/>
              <w:spacing w:after="0" w:line="298" w:lineRule="exact"/>
              <w:ind w:left="120"/>
              <w:rPr>
                <w:rFonts w:ascii="Times New Roman" w:hAnsi="Times New Roman"/>
                <w:sz w:val="24"/>
                <w:szCs w:val="24"/>
              </w:rPr>
            </w:pPr>
            <w:r w:rsidRPr="00381D35">
              <w:rPr>
                <w:rFonts w:ascii="Times New Roman" w:hAnsi="Times New Roman"/>
                <w:w w:val="81"/>
                <w:sz w:val="26"/>
                <w:szCs w:val="26"/>
              </w:rPr>
              <w:t>г.</w:t>
            </w:r>
          </w:p>
        </w:tc>
      </w:tr>
      <w:tr w:rsidR="00CE17F0" w:rsidRPr="00381D35">
        <w:trPr>
          <w:trHeight w:val="625"/>
        </w:trPr>
        <w:tc>
          <w:tcPr>
            <w:tcW w:w="5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17F0" w:rsidRPr="00381D35" w:rsidRDefault="003308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81D35">
              <w:rPr>
                <w:rFonts w:ascii="Times New Roman" w:hAnsi="Times New Roman"/>
                <w:b/>
                <w:bCs/>
                <w:sz w:val="24"/>
                <w:szCs w:val="24"/>
              </w:rPr>
              <w:t>Раздел</w:t>
            </w:r>
            <w:proofErr w:type="spellEnd"/>
            <w:r w:rsidRPr="00381D3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1. </w:t>
            </w:r>
            <w:proofErr w:type="spellStart"/>
            <w:r w:rsidRPr="00381D35">
              <w:rPr>
                <w:rFonts w:ascii="Times New Roman" w:hAnsi="Times New Roman"/>
                <w:b/>
                <w:bCs/>
                <w:sz w:val="24"/>
                <w:szCs w:val="24"/>
              </w:rPr>
              <w:t>Сведения</w:t>
            </w:r>
            <w:proofErr w:type="spellEnd"/>
            <w:r w:rsidRPr="00381D3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о </w:t>
            </w:r>
            <w:proofErr w:type="spellStart"/>
            <w:r w:rsidRPr="00381D35">
              <w:rPr>
                <w:rFonts w:ascii="Times New Roman" w:hAnsi="Times New Roman"/>
                <w:b/>
                <w:bCs/>
                <w:sz w:val="24"/>
                <w:szCs w:val="24"/>
              </w:rPr>
              <w:t>доходах</w:t>
            </w:r>
            <w:proofErr w:type="spellEnd"/>
            <w:r w:rsidRPr="00381D3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381D35">
              <w:rPr>
                <w:rFonts w:ascii="Times New Roman" w:hAnsi="Times New Roman"/>
                <w:b/>
                <w:bCs/>
                <w:sz w:val="32"/>
                <w:szCs w:val="32"/>
                <w:vertAlign w:val="superscript"/>
              </w:rPr>
              <w:t>1</w:t>
            </w:r>
          </w:p>
        </w:tc>
        <w:tc>
          <w:tcPr>
            <w:tcW w:w="58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CE17F0" w:rsidRPr="00381D35" w:rsidRDefault="00CE17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17F0" w:rsidRPr="00381D35" w:rsidRDefault="00CE17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CE17F0" w:rsidRPr="00381D35" w:rsidRDefault="00CE17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17F0" w:rsidRPr="00381D35" w:rsidRDefault="00CE17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CE17F0" w:rsidRPr="00381D35" w:rsidRDefault="00CE17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17F0" w:rsidRPr="00381D35" w:rsidRDefault="00CE17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E17F0" w:rsidRDefault="00187655">
      <w:pPr>
        <w:widowControl w:val="0"/>
        <w:autoSpaceDE w:val="0"/>
        <w:autoSpaceDN w:val="0"/>
        <w:adjustRightInd w:val="0"/>
        <w:spacing w:after="0" w:line="274" w:lineRule="exact"/>
        <w:rPr>
          <w:rFonts w:ascii="Times New Roman" w:hAnsi="Times New Roman"/>
          <w:sz w:val="24"/>
          <w:szCs w:val="24"/>
        </w:rPr>
      </w:pP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57728" behindDoc="1" locked="0" layoutInCell="0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114935</wp:posOffset>
                </wp:positionV>
                <wp:extent cx="1828800" cy="0"/>
                <wp:effectExtent l="0" t="0" r="0" b="0"/>
                <wp:wrapNone/>
                <wp:docPr id="14" name="Lin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28800" cy="0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81A17E5" id="Line 16" o:spid="_x0000_s1026" style="position:absolute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9.05pt" to="2in,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" o:allowincell="f" strokeweight=".16931mm"/>
            </w:pict>
          </mc:Fallback>
        </mc:AlternateContent>
      </w:r>
    </w:p>
    <w:p w:rsidR="00CE17F0" w:rsidRPr="00381D35" w:rsidRDefault="00330873">
      <w:pPr>
        <w:widowControl w:val="0"/>
        <w:overflowPunct w:val="0"/>
        <w:autoSpaceDE w:val="0"/>
        <w:autoSpaceDN w:val="0"/>
        <w:adjustRightInd w:val="0"/>
        <w:spacing w:after="0" w:line="204" w:lineRule="auto"/>
        <w:ind w:right="260" w:firstLine="567"/>
        <w:jc w:val="both"/>
        <w:rPr>
          <w:rFonts w:ascii="Times New Roman" w:hAnsi="Times New Roman"/>
          <w:sz w:val="24"/>
          <w:szCs w:val="24"/>
          <w:lang w:val="ru-RU"/>
        </w:rPr>
      </w:pPr>
      <w:r w:rsidRPr="00381D35">
        <w:rPr>
          <w:rFonts w:ascii="Times New Roman" w:hAnsi="Times New Roman"/>
          <w:sz w:val="25"/>
          <w:szCs w:val="25"/>
          <w:vertAlign w:val="superscript"/>
          <w:lang w:val="ru-RU"/>
        </w:rPr>
        <w:t>1</w:t>
      </w:r>
      <w:r w:rsidRPr="00381D35">
        <w:rPr>
          <w:rFonts w:ascii="Times New Roman" w:hAnsi="Times New Roman"/>
          <w:sz w:val="20"/>
          <w:szCs w:val="20"/>
          <w:lang w:val="ru-RU"/>
        </w:rPr>
        <w:t xml:space="preserve"> Заполняется собственноручно или с использованием специализированного программного обеспечения в порядке, установленном нормативными правовыми актами Российской Федерации.</w:t>
      </w:r>
    </w:p>
    <w:p w:rsidR="00CE17F0" w:rsidRPr="00381D35" w:rsidRDefault="00CE17F0">
      <w:pPr>
        <w:widowControl w:val="0"/>
        <w:autoSpaceDE w:val="0"/>
        <w:autoSpaceDN w:val="0"/>
        <w:adjustRightInd w:val="0"/>
        <w:spacing w:after="0" w:line="21" w:lineRule="exact"/>
        <w:rPr>
          <w:rFonts w:ascii="Times New Roman" w:hAnsi="Times New Roman"/>
          <w:sz w:val="24"/>
          <w:szCs w:val="24"/>
          <w:lang w:val="ru-RU"/>
        </w:rPr>
      </w:pPr>
    </w:p>
    <w:p w:rsidR="00CE17F0" w:rsidRPr="00381D35" w:rsidRDefault="00330873">
      <w:pPr>
        <w:widowControl w:val="0"/>
        <w:overflowPunct w:val="0"/>
        <w:autoSpaceDE w:val="0"/>
        <w:autoSpaceDN w:val="0"/>
        <w:adjustRightInd w:val="0"/>
        <w:spacing w:after="0" w:line="219" w:lineRule="auto"/>
        <w:ind w:right="260" w:firstLine="567"/>
        <w:jc w:val="both"/>
        <w:rPr>
          <w:rFonts w:ascii="Times New Roman" w:hAnsi="Times New Roman"/>
          <w:sz w:val="24"/>
          <w:szCs w:val="24"/>
          <w:lang w:val="ru-RU"/>
        </w:rPr>
      </w:pPr>
      <w:r w:rsidRPr="00381D35">
        <w:rPr>
          <w:rFonts w:ascii="Times New Roman" w:hAnsi="Times New Roman"/>
          <w:sz w:val="25"/>
          <w:szCs w:val="25"/>
          <w:vertAlign w:val="superscript"/>
          <w:lang w:val="ru-RU"/>
        </w:rPr>
        <w:t>2</w:t>
      </w:r>
      <w:r w:rsidRPr="00381D35">
        <w:rPr>
          <w:rFonts w:ascii="Times New Roman" w:hAnsi="Times New Roman"/>
          <w:sz w:val="20"/>
          <w:szCs w:val="20"/>
          <w:lang w:val="ru-RU"/>
        </w:rPr>
        <w:t xml:space="preserve"> Сведения представляются лицом, замещающим должность, осуществление полномочий по которой влечет за собой обязанность представлять такие сведения (гражданином, претендующим на замещение такой должности), отдельно на себя, на супругу (супруга) и на каждого несовершеннолетнего ребенка.</w:t>
      </w:r>
    </w:p>
    <w:p w:rsidR="00CE17F0" w:rsidRPr="00381D35" w:rsidRDefault="00CE17F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  <w:sectPr w:rsidR="00CE17F0" w:rsidRPr="00381D35">
          <w:pgSz w:w="11900" w:h="16838"/>
          <w:pgMar w:top="390" w:right="420" w:bottom="15" w:left="1020" w:header="720" w:footer="720" w:gutter="0"/>
          <w:cols w:space="720" w:equalWidth="0">
            <w:col w:w="10460"/>
          </w:cols>
          <w:noEndnote/>
        </w:sectPr>
      </w:pPr>
    </w:p>
    <w:tbl>
      <w:tblPr>
        <w:tblW w:w="0" w:type="auto"/>
        <w:tblInd w:w="8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20"/>
        <w:gridCol w:w="6520"/>
        <w:gridCol w:w="3120"/>
      </w:tblGrid>
      <w:tr w:rsidR="00CE17F0" w:rsidRPr="00381D35">
        <w:trPr>
          <w:trHeight w:val="230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17F0" w:rsidRPr="00381D35" w:rsidRDefault="00CE17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9"/>
                <w:szCs w:val="19"/>
                <w:lang w:val="ru-RU"/>
              </w:rPr>
            </w:pPr>
            <w:bookmarkStart w:id="5" w:name="page3"/>
            <w:bookmarkEnd w:id="5"/>
          </w:p>
        </w:tc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17F0" w:rsidRPr="00381D35" w:rsidRDefault="00330873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left="4480"/>
              <w:rPr>
                <w:rFonts w:ascii="Times New Roman" w:hAnsi="Times New Roman"/>
                <w:sz w:val="24"/>
                <w:szCs w:val="24"/>
              </w:rPr>
            </w:pPr>
            <w:r w:rsidRPr="00381D35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17F0" w:rsidRPr="00381D35" w:rsidRDefault="00CE17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9"/>
                <w:szCs w:val="19"/>
              </w:rPr>
            </w:pPr>
          </w:p>
        </w:tc>
      </w:tr>
      <w:tr w:rsidR="00CE17F0" w:rsidRPr="00381D35">
        <w:trPr>
          <w:trHeight w:val="239"/>
        </w:trPr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E17F0" w:rsidRPr="00381D35" w:rsidRDefault="00CE17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E17F0" w:rsidRPr="00381D35" w:rsidRDefault="00CE17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E17F0" w:rsidRPr="00381D35" w:rsidRDefault="00CE17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E17F0" w:rsidRPr="00381D35">
        <w:trPr>
          <w:trHeight w:val="292"/>
        </w:trPr>
        <w:tc>
          <w:tcPr>
            <w:tcW w:w="6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CE17F0" w:rsidRPr="00381D35" w:rsidRDefault="00330873">
            <w:pPr>
              <w:widowControl w:val="0"/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1D35">
              <w:rPr>
                <w:rFonts w:ascii="Times New Roman" w:hAnsi="Times New Roman"/>
                <w:w w:val="95"/>
                <w:sz w:val="24"/>
                <w:szCs w:val="24"/>
              </w:rPr>
              <w:t>№</w:t>
            </w: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E17F0" w:rsidRPr="00381D35" w:rsidRDefault="00330873">
            <w:pPr>
              <w:widowControl w:val="0"/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81D35">
              <w:rPr>
                <w:rFonts w:ascii="Times New Roman" w:hAnsi="Times New Roman"/>
                <w:w w:val="99"/>
                <w:sz w:val="24"/>
                <w:szCs w:val="24"/>
              </w:rPr>
              <w:t>Вид</w:t>
            </w:r>
            <w:proofErr w:type="spellEnd"/>
            <w:r w:rsidRPr="00381D35">
              <w:rPr>
                <w:rFonts w:ascii="Times New Roman" w:hAnsi="Times New Roman"/>
                <w:w w:val="99"/>
                <w:sz w:val="24"/>
                <w:szCs w:val="24"/>
              </w:rPr>
              <w:t xml:space="preserve"> </w:t>
            </w:r>
            <w:proofErr w:type="spellStart"/>
            <w:r w:rsidRPr="00381D35">
              <w:rPr>
                <w:rFonts w:ascii="Times New Roman" w:hAnsi="Times New Roman"/>
                <w:w w:val="99"/>
                <w:sz w:val="24"/>
                <w:szCs w:val="24"/>
              </w:rPr>
              <w:t>дохода</w:t>
            </w:r>
            <w:proofErr w:type="spellEnd"/>
          </w:p>
        </w:tc>
        <w:tc>
          <w:tcPr>
            <w:tcW w:w="3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E17F0" w:rsidRPr="00381D35" w:rsidRDefault="00330873">
            <w:pPr>
              <w:widowControl w:val="0"/>
              <w:autoSpaceDE w:val="0"/>
              <w:autoSpaceDN w:val="0"/>
              <w:adjustRightInd w:val="0"/>
              <w:spacing w:after="0" w:line="291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81D35">
              <w:rPr>
                <w:rFonts w:ascii="Times New Roman" w:hAnsi="Times New Roman"/>
                <w:w w:val="99"/>
                <w:sz w:val="24"/>
                <w:szCs w:val="24"/>
              </w:rPr>
              <w:t>Величина</w:t>
            </w:r>
            <w:proofErr w:type="spellEnd"/>
            <w:r w:rsidRPr="00381D35">
              <w:rPr>
                <w:rFonts w:ascii="Times New Roman" w:hAnsi="Times New Roman"/>
                <w:w w:val="99"/>
                <w:sz w:val="24"/>
                <w:szCs w:val="24"/>
              </w:rPr>
              <w:t xml:space="preserve"> дохода</w:t>
            </w:r>
            <w:r w:rsidRPr="00381D35">
              <w:rPr>
                <w:rFonts w:ascii="Times New Roman" w:hAnsi="Times New Roman"/>
                <w:w w:val="99"/>
                <w:sz w:val="32"/>
                <w:szCs w:val="32"/>
                <w:vertAlign w:val="superscript"/>
              </w:rPr>
              <w:t>2</w:t>
            </w:r>
          </w:p>
        </w:tc>
      </w:tr>
      <w:tr w:rsidR="00CE17F0" w:rsidRPr="00381D35">
        <w:trPr>
          <w:trHeight w:val="245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E17F0" w:rsidRPr="00381D35" w:rsidRDefault="00330873">
            <w:pPr>
              <w:widowControl w:val="0"/>
              <w:autoSpaceDE w:val="0"/>
              <w:autoSpaceDN w:val="0"/>
              <w:adjustRightInd w:val="0"/>
              <w:spacing w:after="0" w:line="239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1D35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E17F0" w:rsidRPr="00381D35" w:rsidRDefault="00CE17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E17F0" w:rsidRPr="00381D35" w:rsidRDefault="00330873">
            <w:pPr>
              <w:widowControl w:val="0"/>
              <w:autoSpaceDE w:val="0"/>
              <w:autoSpaceDN w:val="0"/>
              <w:adjustRightInd w:val="0"/>
              <w:spacing w:after="0" w:line="239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1D35">
              <w:rPr>
                <w:rFonts w:ascii="Times New Roman" w:hAnsi="Times New Roman"/>
                <w:w w:val="99"/>
                <w:sz w:val="24"/>
                <w:szCs w:val="24"/>
              </w:rPr>
              <w:t>(</w:t>
            </w:r>
            <w:proofErr w:type="spellStart"/>
            <w:proofErr w:type="gramStart"/>
            <w:r w:rsidRPr="00381D35">
              <w:rPr>
                <w:rFonts w:ascii="Times New Roman" w:hAnsi="Times New Roman"/>
                <w:w w:val="99"/>
                <w:sz w:val="24"/>
                <w:szCs w:val="24"/>
              </w:rPr>
              <w:t>руб</w:t>
            </w:r>
            <w:proofErr w:type="spellEnd"/>
            <w:proofErr w:type="gramEnd"/>
            <w:r w:rsidRPr="00381D35">
              <w:rPr>
                <w:rFonts w:ascii="Times New Roman" w:hAnsi="Times New Roman"/>
                <w:w w:val="99"/>
                <w:sz w:val="24"/>
                <w:szCs w:val="24"/>
              </w:rPr>
              <w:t>.)</w:t>
            </w:r>
          </w:p>
        </w:tc>
      </w:tr>
      <w:tr w:rsidR="00CE17F0" w:rsidRPr="00381D35">
        <w:trPr>
          <w:trHeight w:val="221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E17F0" w:rsidRPr="00381D35" w:rsidRDefault="00330873">
            <w:pPr>
              <w:widowControl w:val="0"/>
              <w:autoSpaceDE w:val="0"/>
              <w:autoSpaceDN w:val="0"/>
              <w:adjustRightInd w:val="0"/>
              <w:spacing w:after="0" w:line="217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1D35">
              <w:rPr>
                <w:rFonts w:ascii="Times New Roman" w:hAnsi="Times New Roman"/>
                <w:w w:val="99"/>
                <w:sz w:val="20"/>
                <w:szCs w:val="20"/>
              </w:rPr>
              <w:t>1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E17F0" w:rsidRPr="00381D35" w:rsidRDefault="00330873">
            <w:pPr>
              <w:widowControl w:val="0"/>
              <w:autoSpaceDE w:val="0"/>
              <w:autoSpaceDN w:val="0"/>
              <w:adjustRightInd w:val="0"/>
              <w:spacing w:after="0" w:line="217" w:lineRule="exact"/>
              <w:ind w:right="310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81D35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E17F0" w:rsidRPr="00381D35" w:rsidRDefault="00330873">
            <w:pPr>
              <w:widowControl w:val="0"/>
              <w:autoSpaceDE w:val="0"/>
              <w:autoSpaceDN w:val="0"/>
              <w:adjustRightInd w:val="0"/>
              <w:spacing w:after="0" w:line="217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1D35">
              <w:rPr>
                <w:rFonts w:ascii="Times New Roman" w:hAnsi="Times New Roman"/>
                <w:w w:val="99"/>
                <w:sz w:val="20"/>
                <w:szCs w:val="20"/>
              </w:rPr>
              <w:t>3</w:t>
            </w:r>
          </w:p>
        </w:tc>
      </w:tr>
      <w:tr w:rsidR="00CE17F0" w:rsidRPr="00770840">
        <w:trPr>
          <w:trHeight w:val="260"/>
        </w:trPr>
        <w:tc>
          <w:tcPr>
            <w:tcW w:w="6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CE17F0" w:rsidRPr="00381D35" w:rsidRDefault="00330873">
            <w:pPr>
              <w:widowControl w:val="0"/>
              <w:autoSpaceDE w:val="0"/>
              <w:autoSpaceDN w:val="0"/>
              <w:adjustRightInd w:val="0"/>
              <w:spacing w:after="0" w:line="2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1D35">
              <w:rPr>
                <w:rFonts w:ascii="Times New Roman" w:hAnsi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E17F0" w:rsidRPr="00381D35" w:rsidRDefault="00330873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left="8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81D35">
              <w:rPr>
                <w:rFonts w:ascii="Times New Roman" w:hAnsi="Times New Roman"/>
                <w:sz w:val="24"/>
                <w:szCs w:val="24"/>
                <w:lang w:val="ru-RU"/>
              </w:rPr>
              <w:t>Доход по основному месту работы</w:t>
            </w:r>
          </w:p>
        </w:tc>
        <w:tc>
          <w:tcPr>
            <w:tcW w:w="3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E17F0" w:rsidRPr="00381D35" w:rsidRDefault="00CE17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u-RU"/>
              </w:rPr>
            </w:pPr>
          </w:p>
        </w:tc>
      </w:tr>
      <w:tr w:rsidR="00CE17F0" w:rsidRPr="00770840">
        <w:trPr>
          <w:trHeight w:val="164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E17F0" w:rsidRPr="00381D35" w:rsidRDefault="00CE17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4"/>
                <w:szCs w:val="14"/>
                <w:lang w:val="ru-RU"/>
              </w:rPr>
            </w:pP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E17F0" w:rsidRPr="00381D35" w:rsidRDefault="00CE17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4"/>
                <w:szCs w:val="14"/>
                <w:lang w:val="ru-RU"/>
              </w:rPr>
            </w:pP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E17F0" w:rsidRPr="00381D35" w:rsidRDefault="00CE17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4"/>
                <w:szCs w:val="14"/>
                <w:lang w:val="ru-RU"/>
              </w:rPr>
            </w:pPr>
          </w:p>
        </w:tc>
      </w:tr>
      <w:tr w:rsidR="00CE17F0" w:rsidRPr="00770840">
        <w:trPr>
          <w:trHeight w:val="256"/>
        </w:trPr>
        <w:tc>
          <w:tcPr>
            <w:tcW w:w="6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CE17F0" w:rsidRPr="00381D35" w:rsidRDefault="00330873">
            <w:pPr>
              <w:widowControl w:val="0"/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1D35">
              <w:rPr>
                <w:rFonts w:ascii="Times New Roman" w:hAnsi="Times New Roman"/>
                <w:w w:val="99"/>
                <w:sz w:val="24"/>
                <w:szCs w:val="24"/>
              </w:rPr>
              <w:t>2</w:t>
            </w: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E17F0" w:rsidRPr="00381D35" w:rsidRDefault="00330873">
            <w:pPr>
              <w:widowControl w:val="0"/>
              <w:autoSpaceDE w:val="0"/>
              <w:autoSpaceDN w:val="0"/>
              <w:adjustRightInd w:val="0"/>
              <w:spacing w:after="0" w:line="255" w:lineRule="exact"/>
              <w:ind w:left="8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81D35">
              <w:rPr>
                <w:rFonts w:ascii="Times New Roman" w:hAnsi="Times New Roman"/>
                <w:sz w:val="24"/>
                <w:szCs w:val="24"/>
                <w:lang w:val="ru-RU"/>
              </w:rPr>
              <w:t>Доход от педагогической и научной деятельности</w:t>
            </w:r>
          </w:p>
        </w:tc>
        <w:tc>
          <w:tcPr>
            <w:tcW w:w="3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E17F0" w:rsidRPr="00381D35" w:rsidRDefault="00CE17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u-RU"/>
              </w:rPr>
            </w:pPr>
          </w:p>
        </w:tc>
      </w:tr>
      <w:tr w:rsidR="00CE17F0" w:rsidRPr="00770840">
        <w:trPr>
          <w:trHeight w:val="149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E17F0" w:rsidRPr="00381D35" w:rsidRDefault="00CE17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  <w:szCs w:val="12"/>
                <w:lang w:val="ru-RU"/>
              </w:rPr>
            </w:pP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E17F0" w:rsidRPr="00381D35" w:rsidRDefault="00CE17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  <w:szCs w:val="12"/>
                <w:lang w:val="ru-RU"/>
              </w:rPr>
            </w:pP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E17F0" w:rsidRPr="00381D35" w:rsidRDefault="00CE17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  <w:szCs w:val="12"/>
                <w:lang w:val="ru-RU"/>
              </w:rPr>
            </w:pPr>
          </w:p>
        </w:tc>
      </w:tr>
      <w:tr w:rsidR="00CE17F0" w:rsidRPr="00770840">
        <w:trPr>
          <w:trHeight w:val="256"/>
        </w:trPr>
        <w:tc>
          <w:tcPr>
            <w:tcW w:w="6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CE17F0" w:rsidRPr="00381D35" w:rsidRDefault="00330873">
            <w:pPr>
              <w:widowControl w:val="0"/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1D35">
              <w:rPr>
                <w:rFonts w:ascii="Times New Roman" w:hAnsi="Times New Roman"/>
                <w:w w:val="99"/>
                <w:sz w:val="24"/>
                <w:szCs w:val="24"/>
              </w:rPr>
              <w:t>3</w:t>
            </w: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E17F0" w:rsidRPr="00381D35" w:rsidRDefault="00330873">
            <w:pPr>
              <w:widowControl w:val="0"/>
              <w:autoSpaceDE w:val="0"/>
              <w:autoSpaceDN w:val="0"/>
              <w:adjustRightInd w:val="0"/>
              <w:spacing w:after="0" w:line="255" w:lineRule="exact"/>
              <w:ind w:left="8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81D35">
              <w:rPr>
                <w:rFonts w:ascii="Times New Roman" w:hAnsi="Times New Roman"/>
                <w:sz w:val="24"/>
                <w:szCs w:val="24"/>
                <w:lang w:val="ru-RU"/>
              </w:rPr>
              <w:t>Доход от иной творческой деятельности</w:t>
            </w:r>
          </w:p>
        </w:tc>
        <w:tc>
          <w:tcPr>
            <w:tcW w:w="3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E17F0" w:rsidRPr="00381D35" w:rsidRDefault="00CE17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u-RU"/>
              </w:rPr>
            </w:pPr>
          </w:p>
        </w:tc>
      </w:tr>
      <w:tr w:rsidR="00CE17F0" w:rsidRPr="00770840">
        <w:trPr>
          <w:trHeight w:val="161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E17F0" w:rsidRPr="00381D35" w:rsidRDefault="00CE17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4"/>
                <w:szCs w:val="14"/>
                <w:lang w:val="ru-RU"/>
              </w:rPr>
            </w:pP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E17F0" w:rsidRPr="00381D35" w:rsidRDefault="00CE17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4"/>
                <w:szCs w:val="14"/>
                <w:lang w:val="ru-RU"/>
              </w:rPr>
            </w:pP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E17F0" w:rsidRPr="00381D35" w:rsidRDefault="00CE17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4"/>
                <w:szCs w:val="14"/>
                <w:lang w:val="ru-RU"/>
              </w:rPr>
            </w:pPr>
          </w:p>
        </w:tc>
      </w:tr>
      <w:tr w:rsidR="00CE17F0" w:rsidRPr="00770840">
        <w:trPr>
          <w:trHeight w:val="256"/>
        </w:trPr>
        <w:tc>
          <w:tcPr>
            <w:tcW w:w="6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CE17F0" w:rsidRPr="00381D35" w:rsidRDefault="00330873">
            <w:pPr>
              <w:widowControl w:val="0"/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1D35">
              <w:rPr>
                <w:rFonts w:ascii="Times New Roman" w:hAnsi="Times New Roman"/>
                <w:w w:val="99"/>
                <w:sz w:val="24"/>
                <w:szCs w:val="24"/>
              </w:rPr>
              <w:t>4</w:t>
            </w: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E17F0" w:rsidRPr="00381D35" w:rsidRDefault="00330873">
            <w:pPr>
              <w:widowControl w:val="0"/>
              <w:autoSpaceDE w:val="0"/>
              <w:autoSpaceDN w:val="0"/>
              <w:adjustRightInd w:val="0"/>
              <w:spacing w:after="0" w:line="255" w:lineRule="exact"/>
              <w:ind w:left="8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81D35">
              <w:rPr>
                <w:rFonts w:ascii="Times New Roman" w:hAnsi="Times New Roman"/>
                <w:sz w:val="24"/>
                <w:szCs w:val="24"/>
                <w:lang w:val="ru-RU"/>
              </w:rPr>
              <w:t>Доход от вкладов в банках и иных кредитных организациях</w:t>
            </w:r>
          </w:p>
        </w:tc>
        <w:tc>
          <w:tcPr>
            <w:tcW w:w="3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E17F0" w:rsidRPr="00381D35" w:rsidRDefault="00CE17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u-RU"/>
              </w:rPr>
            </w:pPr>
          </w:p>
        </w:tc>
      </w:tr>
      <w:tr w:rsidR="00CE17F0" w:rsidRPr="00770840">
        <w:trPr>
          <w:trHeight w:val="1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E17F0" w:rsidRPr="00381D35" w:rsidRDefault="00CE17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  <w:szCs w:val="12"/>
                <w:lang w:val="ru-RU"/>
              </w:rPr>
            </w:pP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E17F0" w:rsidRPr="00381D35" w:rsidRDefault="00CE17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  <w:szCs w:val="12"/>
                <w:lang w:val="ru-RU"/>
              </w:rPr>
            </w:pP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E17F0" w:rsidRPr="00381D35" w:rsidRDefault="00CE17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  <w:szCs w:val="12"/>
                <w:lang w:val="ru-RU"/>
              </w:rPr>
            </w:pPr>
          </w:p>
        </w:tc>
      </w:tr>
      <w:tr w:rsidR="00CE17F0" w:rsidRPr="00770840">
        <w:trPr>
          <w:trHeight w:val="256"/>
        </w:trPr>
        <w:tc>
          <w:tcPr>
            <w:tcW w:w="6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CE17F0" w:rsidRPr="00381D35" w:rsidRDefault="00330873">
            <w:pPr>
              <w:widowControl w:val="0"/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1D35">
              <w:rPr>
                <w:rFonts w:ascii="Times New Roman" w:hAnsi="Times New Roman"/>
                <w:w w:val="99"/>
                <w:sz w:val="24"/>
                <w:szCs w:val="24"/>
              </w:rPr>
              <w:t>5</w:t>
            </w: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E17F0" w:rsidRPr="00381D35" w:rsidRDefault="00330873">
            <w:pPr>
              <w:widowControl w:val="0"/>
              <w:autoSpaceDE w:val="0"/>
              <w:autoSpaceDN w:val="0"/>
              <w:adjustRightInd w:val="0"/>
              <w:spacing w:after="0" w:line="255" w:lineRule="exact"/>
              <w:ind w:left="8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81D35">
              <w:rPr>
                <w:rFonts w:ascii="Times New Roman" w:hAnsi="Times New Roman"/>
                <w:sz w:val="24"/>
                <w:szCs w:val="24"/>
                <w:lang w:val="ru-RU"/>
              </w:rPr>
              <w:t>Доход от ценных бумаг и долей участия в коммерческих</w:t>
            </w:r>
          </w:p>
        </w:tc>
        <w:tc>
          <w:tcPr>
            <w:tcW w:w="3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E17F0" w:rsidRPr="00381D35" w:rsidRDefault="00CE17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u-RU"/>
              </w:rPr>
            </w:pPr>
          </w:p>
        </w:tc>
      </w:tr>
      <w:tr w:rsidR="00CE17F0" w:rsidRPr="00381D35">
        <w:trPr>
          <w:trHeight w:val="285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E17F0" w:rsidRPr="00381D35" w:rsidRDefault="00CE17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E17F0" w:rsidRPr="00381D35" w:rsidRDefault="003308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81D35">
              <w:rPr>
                <w:rFonts w:ascii="Times New Roman" w:hAnsi="Times New Roman"/>
                <w:sz w:val="24"/>
                <w:szCs w:val="24"/>
              </w:rPr>
              <w:t>организациях</w:t>
            </w:r>
            <w:proofErr w:type="spellEnd"/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E17F0" w:rsidRPr="00381D35" w:rsidRDefault="00CE17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E17F0" w:rsidRPr="00770840">
        <w:trPr>
          <w:trHeight w:val="264"/>
        </w:trPr>
        <w:tc>
          <w:tcPr>
            <w:tcW w:w="6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CE17F0" w:rsidRPr="00381D35" w:rsidRDefault="00330873">
            <w:pPr>
              <w:widowControl w:val="0"/>
              <w:autoSpaceDE w:val="0"/>
              <w:autoSpaceDN w:val="0"/>
              <w:adjustRightInd w:val="0"/>
              <w:spacing w:after="0" w:line="263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1D35">
              <w:rPr>
                <w:rFonts w:ascii="Times New Roman" w:hAnsi="Times New Roman"/>
                <w:w w:val="99"/>
                <w:sz w:val="24"/>
                <w:szCs w:val="24"/>
              </w:rPr>
              <w:t>6</w:t>
            </w: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E17F0" w:rsidRPr="00381D35" w:rsidRDefault="00330873">
            <w:pPr>
              <w:widowControl w:val="0"/>
              <w:autoSpaceDE w:val="0"/>
              <w:autoSpaceDN w:val="0"/>
              <w:adjustRightInd w:val="0"/>
              <w:spacing w:after="0" w:line="263" w:lineRule="exact"/>
              <w:ind w:left="8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81D35">
              <w:rPr>
                <w:rFonts w:ascii="Times New Roman" w:hAnsi="Times New Roman"/>
                <w:sz w:val="24"/>
                <w:szCs w:val="24"/>
                <w:lang w:val="ru-RU"/>
              </w:rPr>
              <w:t>Иные доходы (указать вид дохода):</w:t>
            </w:r>
          </w:p>
        </w:tc>
        <w:tc>
          <w:tcPr>
            <w:tcW w:w="3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E17F0" w:rsidRPr="00381D35" w:rsidRDefault="00CE17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u-RU"/>
              </w:rPr>
            </w:pPr>
          </w:p>
        </w:tc>
      </w:tr>
      <w:tr w:rsidR="00CE17F0" w:rsidRPr="00381D35">
        <w:trPr>
          <w:trHeight w:val="276"/>
        </w:trPr>
        <w:tc>
          <w:tcPr>
            <w:tcW w:w="6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CE17F0" w:rsidRPr="00381D35" w:rsidRDefault="00CE17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E17F0" w:rsidRPr="00381D35" w:rsidRDefault="003308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</w:rPr>
            </w:pPr>
            <w:r w:rsidRPr="00381D35">
              <w:rPr>
                <w:rFonts w:ascii="Times New Roman" w:hAnsi="Times New Roman"/>
                <w:sz w:val="24"/>
                <w:szCs w:val="24"/>
              </w:rPr>
              <w:t>1)</w:t>
            </w:r>
          </w:p>
        </w:tc>
        <w:tc>
          <w:tcPr>
            <w:tcW w:w="3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E17F0" w:rsidRPr="00381D35" w:rsidRDefault="00CE17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E17F0" w:rsidRPr="00381D35">
        <w:trPr>
          <w:trHeight w:val="276"/>
        </w:trPr>
        <w:tc>
          <w:tcPr>
            <w:tcW w:w="6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CE17F0" w:rsidRPr="00381D35" w:rsidRDefault="00CE17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E17F0" w:rsidRPr="00381D35" w:rsidRDefault="003308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</w:rPr>
            </w:pPr>
            <w:r w:rsidRPr="00381D35">
              <w:rPr>
                <w:rFonts w:ascii="Times New Roman" w:hAnsi="Times New Roman"/>
                <w:sz w:val="24"/>
                <w:szCs w:val="24"/>
              </w:rPr>
              <w:t>2)</w:t>
            </w:r>
          </w:p>
        </w:tc>
        <w:tc>
          <w:tcPr>
            <w:tcW w:w="3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E17F0" w:rsidRPr="00381D35" w:rsidRDefault="00CE17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E17F0" w:rsidRPr="00381D35">
        <w:trPr>
          <w:trHeight w:val="281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E17F0" w:rsidRPr="00381D35" w:rsidRDefault="00CE17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E17F0" w:rsidRPr="00381D35" w:rsidRDefault="003308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</w:rPr>
            </w:pPr>
            <w:r w:rsidRPr="00381D35">
              <w:rPr>
                <w:rFonts w:ascii="Times New Roman" w:hAnsi="Times New Roman"/>
                <w:sz w:val="24"/>
                <w:szCs w:val="24"/>
              </w:rPr>
              <w:t>3)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E17F0" w:rsidRPr="00381D35" w:rsidRDefault="00CE17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E17F0" w:rsidRPr="00770840">
        <w:trPr>
          <w:trHeight w:val="267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E17F0" w:rsidRPr="00381D35" w:rsidRDefault="00330873">
            <w:pPr>
              <w:widowControl w:val="0"/>
              <w:autoSpaceDE w:val="0"/>
              <w:autoSpaceDN w:val="0"/>
              <w:adjustRightInd w:val="0"/>
              <w:spacing w:after="0" w:line="2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1D35">
              <w:rPr>
                <w:rFonts w:ascii="Times New Roman" w:hAnsi="Times New Roman"/>
                <w:w w:val="99"/>
                <w:sz w:val="24"/>
                <w:szCs w:val="24"/>
              </w:rPr>
              <w:t>7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E17F0" w:rsidRPr="00381D35" w:rsidRDefault="00330873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left="8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81D35">
              <w:rPr>
                <w:rFonts w:ascii="Times New Roman" w:hAnsi="Times New Roman"/>
                <w:sz w:val="24"/>
                <w:szCs w:val="24"/>
                <w:lang w:val="ru-RU"/>
              </w:rPr>
              <w:t>Итого доход за отчетный период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E17F0" w:rsidRPr="00381D35" w:rsidRDefault="00CE17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u-RU"/>
              </w:rPr>
            </w:pPr>
          </w:p>
        </w:tc>
      </w:tr>
    </w:tbl>
    <w:p w:rsidR="00CE17F0" w:rsidRDefault="00330873">
      <w:pPr>
        <w:widowControl w:val="0"/>
        <w:autoSpaceDE w:val="0"/>
        <w:autoSpaceDN w:val="0"/>
        <w:adjustRightInd w:val="0"/>
        <w:spacing w:after="0" w:line="221" w:lineRule="auto"/>
        <w:ind w:left="1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</w:t>
      </w:r>
    </w:p>
    <w:p w:rsidR="00CE17F0" w:rsidRPr="00381D35" w:rsidRDefault="00330873">
      <w:pPr>
        <w:widowControl w:val="0"/>
        <w:numPr>
          <w:ilvl w:val="0"/>
          <w:numId w:val="1"/>
        </w:numPr>
        <w:tabs>
          <w:tab w:val="clear" w:pos="720"/>
          <w:tab w:val="num" w:pos="800"/>
        </w:tabs>
        <w:overflowPunct w:val="0"/>
        <w:autoSpaceDE w:val="0"/>
        <w:autoSpaceDN w:val="0"/>
        <w:adjustRightInd w:val="0"/>
        <w:spacing w:after="0" w:line="195" w:lineRule="auto"/>
        <w:ind w:left="800" w:hanging="113"/>
        <w:jc w:val="both"/>
        <w:rPr>
          <w:rFonts w:ascii="Times New Roman" w:hAnsi="Times New Roman"/>
          <w:sz w:val="26"/>
          <w:szCs w:val="26"/>
          <w:vertAlign w:val="superscript"/>
          <w:lang w:val="ru-RU"/>
        </w:rPr>
      </w:pPr>
      <w:r w:rsidRPr="00381D35">
        <w:rPr>
          <w:rFonts w:ascii="Times New Roman" w:hAnsi="Times New Roman"/>
          <w:sz w:val="20"/>
          <w:szCs w:val="20"/>
          <w:lang w:val="ru-RU"/>
        </w:rPr>
        <w:t xml:space="preserve">Указываются доходы (включая пенсии, пособия, иные выплаты) за отчетный период. </w:t>
      </w:r>
    </w:p>
    <w:p w:rsidR="00CE17F0" w:rsidRPr="00381D35" w:rsidRDefault="00CE17F0">
      <w:pPr>
        <w:widowControl w:val="0"/>
        <w:autoSpaceDE w:val="0"/>
        <w:autoSpaceDN w:val="0"/>
        <w:adjustRightInd w:val="0"/>
        <w:spacing w:after="0" w:line="17" w:lineRule="exact"/>
        <w:rPr>
          <w:rFonts w:ascii="Times New Roman" w:hAnsi="Times New Roman"/>
          <w:sz w:val="26"/>
          <w:szCs w:val="26"/>
          <w:vertAlign w:val="superscript"/>
          <w:lang w:val="ru-RU"/>
        </w:rPr>
      </w:pPr>
    </w:p>
    <w:p w:rsidR="00CE17F0" w:rsidRPr="00381D35" w:rsidRDefault="00330873">
      <w:pPr>
        <w:widowControl w:val="0"/>
        <w:numPr>
          <w:ilvl w:val="0"/>
          <w:numId w:val="1"/>
        </w:numPr>
        <w:tabs>
          <w:tab w:val="clear" w:pos="720"/>
          <w:tab w:val="num" w:pos="800"/>
        </w:tabs>
        <w:overflowPunct w:val="0"/>
        <w:autoSpaceDE w:val="0"/>
        <w:autoSpaceDN w:val="0"/>
        <w:adjustRightInd w:val="0"/>
        <w:spacing w:after="0" w:line="183" w:lineRule="auto"/>
        <w:ind w:left="800" w:hanging="113"/>
        <w:jc w:val="both"/>
        <w:rPr>
          <w:rFonts w:ascii="Times New Roman" w:hAnsi="Times New Roman"/>
          <w:sz w:val="24"/>
          <w:szCs w:val="24"/>
          <w:vertAlign w:val="superscript"/>
          <w:lang w:val="ru-RU"/>
        </w:rPr>
      </w:pPr>
      <w:r w:rsidRPr="00381D35">
        <w:rPr>
          <w:rFonts w:ascii="Times New Roman" w:hAnsi="Times New Roman"/>
          <w:sz w:val="18"/>
          <w:szCs w:val="18"/>
          <w:lang w:val="ru-RU"/>
        </w:rPr>
        <w:t xml:space="preserve">Доход, полученный в иностранной валюте, указывается в рублях по курсу Банка России на дату получения </w:t>
      </w:r>
    </w:p>
    <w:p w:rsidR="00CE17F0" w:rsidRPr="00381D35" w:rsidRDefault="00CE17F0">
      <w:pPr>
        <w:widowControl w:val="0"/>
        <w:autoSpaceDE w:val="0"/>
        <w:autoSpaceDN w:val="0"/>
        <w:adjustRightInd w:val="0"/>
        <w:spacing w:after="0" w:line="19" w:lineRule="exact"/>
        <w:rPr>
          <w:rFonts w:ascii="Times New Roman" w:hAnsi="Times New Roman"/>
          <w:sz w:val="24"/>
          <w:szCs w:val="24"/>
          <w:vertAlign w:val="superscript"/>
          <w:lang w:val="ru-RU"/>
        </w:rPr>
      </w:pPr>
    </w:p>
    <w:p w:rsidR="00CE17F0" w:rsidRDefault="00330873">
      <w:pPr>
        <w:widowControl w:val="0"/>
        <w:overflowPunct w:val="0"/>
        <w:autoSpaceDE w:val="0"/>
        <w:autoSpaceDN w:val="0"/>
        <w:adjustRightInd w:val="0"/>
        <w:spacing w:after="0" w:line="220" w:lineRule="auto"/>
        <w:ind w:left="120"/>
        <w:jc w:val="both"/>
        <w:rPr>
          <w:rFonts w:ascii="Times New Roman" w:hAnsi="Times New Roman"/>
          <w:sz w:val="24"/>
          <w:szCs w:val="24"/>
          <w:vertAlign w:val="superscript"/>
        </w:rPr>
      </w:pPr>
      <w:proofErr w:type="spellStart"/>
      <w:proofErr w:type="gramStart"/>
      <w:r>
        <w:rPr>
          <w:rFonts w:ascii="Times New Roman" w:hAnsi="Times New Roman"/>
          <w:sz w:val="20"/>
          <w:szCs w:val="20"/>
        </w:rPr>
        <w:t>дохода</w:t>
      </w:r>
      <w:proofErr w:type="spellEnd"/>
      <w:proofErr w:type="gramEnd"/>
      <w:r>
        <w:rPr>
          <w:rFonts w:ascii="Times New Roman" w:hAnsi="Times New Roman"/>
          <w:sz w:val="20"/>
          <w:szCs w:val="20"/>
        </w:rPr>
        <w:t xml:space="preserve">. </w:t>
      </w:r>
    </w:p>
    <w:p w:rsidR="00CE17F0" w:rsidRDefault="00CE17F0">
      <w:pPr>
        <w:widowControl w:val="0"/>
        <w:autoSpaceDE w:val="0"/>
        <w:autoSpaceDN w:val="0"/>
        <w:adjustRightInd w:val="0"/>
        <w:spacing w:after="0" w:line="193" w:lineRule="exact"/>
        <w:rPr>
          <w:rFonts w:ascii="Times New Roman" w:hAnsi="Times New Roman"/>
          <w:sz w:val="24"/>
          <w:szCs w:val="24"/>
        </w:rPr>
      </w:pPr>
    </w:p>
    <w:p w:rsidR="00CE17F0" w:rsidRDefault="00330873">
      <w:pPr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b/>
          <w:bCs/>
          <w:sz w:val="24"/>
          <w:szCs w:val="24"/>
        </w:rPr>
        <w:t>Раздел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 2. 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Сведения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 о расходах</w:t>
      </w:r>
      <w:r>
        <w:rPr>
          <w:rFonts w:ascii="Times New Roman" w:hAnsi="Times New Roman"/>
          <w:b/>
          <w:bCs/>
          <w:sz w:val="32"/>
          <w:szCs w:val="32"/>
          <w:vertAlign w:val="superscript"/>
        </w:rPr>
        <w:t>1</w: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0"/>
        <w:gridCol w:w="2280"/>
        <w:gridCol w:w="1980"/>
        <w:gridCol w:w="3180"/>
        <w:gridCol w:w="2200"/>
      </w:tblGrid>
      <w:tr w:rsidR="00CE17F0" w:rsidRPr="00381D35">
        <w:trPr>
          <w:trHeight w:val="256"/>
        </w:trPr>
        <w:tc>
          <w:tcPr>
            <w:tcW w:w="7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CE17F0" w:rsidRPr="00381D35" w:rsidRDefault="00330873">
            <w:pPr>
              <w:widowControl w:val="0"/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1D35">
              <w:rPr>
                <w:rFonts w:ascii="Times New Roman" w:hAnsi="Times New Roman"/>
                <w:w w:val="95"/>
                <w:sz w:val="24"/>
                <w:szCs w:val="24"/>
              </w:rPr>
              <w:t>№</w:t>
            </w:r>
          </w:p>
        </w:tc>
        <w:tc>
          <w:tcPr>
            <w:tcW w:w="22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CE17F0" w:rsidRPr="00381D35" w:rsidRDefault="00330873">
            <w:pPr>
              <w:widowControl w:val="0"/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81D35">
              <w:rPr>
                <w:rFonts w:ascii="Times New Roman" w:hAnsi="Times New Roman"/>
                <w:w w:val="97"/>
                <w:sz w:val="24"/>
                <w:szCs w:val="24"/>
              </w:rPr>
              <w:t>Вид</w:t>
            </w:r>
            <w:proofErr w:type="spellEnd"/>
          </w:p>
        </w:tc>
        <w:tc>
          <w:tcPr>
            <w:tcW w:w="19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CE17F0" w:rsidRPr="00381D35" w:rsidRDefault="00330873">
            <w:pPr>
              <w:widowControl w:val="0"/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81D35">
              <w:rPr>
                <w:rFonts w:ascii="Times New Roman" w:hAnsi="Times New Roman"/>
                <w:sz w:val="24"/>
                <w:szCs w:val="24"/>
              </w:rPr>
              <w:t>Сумма</w:t>
            </w:r>
            <w:proofErr w:type="spellEnd"/>
            <w:r w:rsidRPr="00381D3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81D35">
              <w:rPr>
                <w:rFonts w:ascii="Times New Roman" w:hAnsi="Times New Roman"/>
                <w:sz w:val="24"/>
                <w:szCs w:val="24"/>
              </w:rPr>
              <w:t>сделки</w:t>
            </w:r>
            <w:proofErr w:type="spellEnd"/>
          </w:p>
        </w:tc>
        <w:tc>
          <w:tcPr>
            <w:tcW w:w="31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CE17F0" w:rsidRPr="00381D35" w:rsidRDefault="00330873">
            <w:pPr>
              <w:widowControl w:val="0"/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81D35">
              <w:rPr>
                <w:rFonts w:ascii="Times New Roman" w:hAnsi="Times New Roman"/>
                <w:w w:val="99"/>
                <w:sz w:val="24"/>
                <w:szCs w:val="24"/>
              </w:rPr>
              <w:t>Источник</w:t>
            </w:r>
            <w:proofErr w:type="spellEnd"/>
            <w:r w:rsidRPr="00381D35">
              <w:rPr>
                <w:rFonts w:ascii="Times New Roman" w:hAnsi="Times New Roman"/>
                <w:w w:val="99"/>
                <w:sz w:val="24"/>
                <w:szCs w:val="24"/>
              </w:rPr>
              <w:t xml:space="preserve"> </w:t>
            </w:r>
            <w:proofErr w:type="spellStart"/>
            <w:r w:rsidRPr="00381D35">
              <w:rPr>
                <w:rFonts w:ascii="Times New Roman" w:hAnsi="Times New Roman"/>
                <w:w w:val="99"/>
                <w:sz w:val="24"/>
                <w:szCs w:val="24"/>
              </w:rPr>
              <w:t>получения</w:t>
            </w:r>
            <w:proofErr w:type="spellEnd"/>
          </w:p>
        </w:tc>
        <w:tc>
          <w:tcPr>
            <w:tcW w:w="22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CE17F0" w:rsidRPr="00381D35" w:rsidRDefault="00330873">
            <w:pPr>
              <w:widowControl w:val="0"/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81D35">
              <w:rPr>
                <w:rFonts w:ascii="Times New Roman" w:hAnsi="Times New Roman"/>
                <w:w w:val="98"/>
                <w:sz w:val="24"/>
                <w:szCs w:val="24"/>
              </w:rPr>
              <w:t>Основание</w:t>
            </w:r>
            <w:proofErr w:type="spellEnd"/>
          </w:p>
        </w:tc>
      </w:tr>
      <w:tr w:rsidR="00CE17F0" w:rsidRPr="00381D35">
        <w:trPr>
          <w:trHeight w:val="334"/>
        </w:trPr>
        <w:tc>
          <w:tcPr>
            <w:tcW w:w="7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CE17F0" w:rsidRPr="00381D35" w:rsidRDefault="003308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1D35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E17F0" w:rsidRPr="00381D35" w:rsidRDefault="003308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81D35">
              <w:rPr>
                <w:rFonts w:ascii="Times New Roman" w:hAnsi="Times New Roman"/>
                <w:w w:val="99"/>
                <w:sz w:val="24"/>
                <w:szCs w:val="24"/>
              </w:rPr>
              <w:t>приобретенного</w:t>
            </w:r>
            <w:proofErr w:type="spellEnd"/>
          </w:p>
        </w:tc>
        <w:tc>
          <w:tcPr>
            <w:tcW w:w="1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E17F0" w:rsidRPr="00381D35" w:rsidRDefault="003308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1D35">
              <w:rPr>
                <w:rFonts w:ascii="Times New Roman" w:hAnsi="Times New Roman"/>
                <w:w w:val="99"/>
                <w:sz w:val="24"/>
                <w:szCs w:val="24"/>
              </w:rPr>
              <w:t>(</w:t>
            </w:r>
            <w:proofErr w:type="spellStart"/>
            <w:proofErr w:type="gramStart"/>
            <w:r w:rsidRPr="00381D35">
              <w:rPr>
                <w:rFonts w:ascii="Times New Roman" w:hAnsi="Times New Roman"/>
                <w:w w:val="99"/>
                <w:sz w:val="24"/>
                <w:szCs w:val="24"/>
              </w:rPr>
              <w:t>руб</w:t>
            </w:r>
            <w:proofErr w:type="spellEnd"/>
            <w:proofErr w:type="gramEnd"/>
            <w:r w:rsidRPr="00381D35">
              <w:rPr>
                <w:rFonts w:ascii="Times New Roman" w:hAnsi="Times New Roman"/>
                <w:w w:val="99"/>
                <w:sz w:val="24"/>
                <w:szCs w:val="24"/>
              </w:rPr>
              <w:t>.)</w:t>
            </w:r>
          </w:p>
        </w:tc>
        <w:tc>
          <w:tcPr>
            <w:tcW w:w="3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E17F0" w:rsidRPr="00381D35" w:rsidRDefault="003308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81D35">
              <w:rPr>
                <w:rFonts w:ascii="Times New Roman" w:hAnsi="Times New Roman"/>
                <w:sz w:val="24"/>
                <w:szCs w:val="24"/>
              </w:rPr>
              <w:t>средств</w:t>
            </w:r>
            <w:proofErr w:type="spellEnd"/>
            <w:r w:rsidRPr="00381D35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381D35">
              <w:rPr>
                <w:rFonts w:ascii="Times New Roman" w:hAnsi="Times New Roman"/>
                <w:sz w:val="24"/>
                <w:szCs w:val="24"/>
              </w:rPr>
              <w:t>за</w:t>
            </w:r>
            <w:proofErr w:type="spellEnd"/>
            <w:r w:rsidRPr="00381D3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81D35">
              <w:rPr>
                <w:rFonts w:ascii="Times New Roman" w:hAnsi="Times New Roman"/>
                <w:sz w:val="24"/>
                <w:szCs w:val="24"/>
              </w:rPr>
              <w:t>счет</w:t>
            </w:r>
            <w:proofErr w:type="spellEnd"/>
            <w:r w:rsidRPr="00381D3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81D35">
              <w:rPr>
                <w:rFonts w:ascii="Times New Roman" w:hAnsi="Times New Roman"/>
                <w:sz w:val="24"/>
                <w:szCs w:val="24"/>
              </w:rPr>
              <w:t>которых</w:t>
            </w:r>
            <w:proofErr w:type="spellEnd"/>
          </w:p>
        </w:tc>
        <w:tc>
          <w:tcPr>
            <w:tcW w:w="22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E17F0" w:rsidRPr="00381D35" w:rsidRDefault="00330873">
            <w:pPr>
              <w:widowControl w:val="0"/>
              <w:autoSpaceDE w:val="0"/>
              <w:autoSpaceDN w:val="0"/>
              <w:adjustRightInd w:val="0"/>
              <w:spacing w:after="0" w:line="33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1D35">
              <w:rPr>
                <w:rFonts w:ascii="Times New Roman" w:hAnsi="Times New Roman"/>
                <w:w w:val="97"/>
                <w:sz w:val="24"/>
                <w:szCs w:val="24"/>
              </w:rPr>
              <w:t>приобретения</w:t>
            </w:r>
            <w:r w:rsidRPr="00381D35">
              <w:rPr>
                <w:rFonts w:ascii="Times New Roman" w:hAnsi="Times New Roman"/>
                <w:w w:val="97"/>
                <w:sz w:val="32"/>
                <w:szCs w:val="32"/>
                <w:vertAlign w:val="superscript"/>
              </w:rPr>
              <w:t>2</w:t>
            </w:r>
          </w:p>
        </w:tc>
      </w:tr>
      <w:tr w:rsidR="00CE17F0" w:rsidRPr="00381D35">
        <w:trPr>
          <w:trHeight w:val="223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E17F0" w:rsidRPr="00381D35" w:rsidRDefault="00CE17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E17F0" w:rsidRPr="00381D35" w:rsidRDefault="00330873">
            <w:pPr>
              <w:widowControl w:val="0"/>
              <w:autoSpaceDE w:val="0"/>
              <w:autoSpaceDN w:val="0"/>
              <w:adjustRightInd w:val="0"/>
              <w:spacing w:after="0" w:line="217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81D35">
              <w:rPr>
                <w:rFonts w:ascii="Times New Roman" w:hAnsi="Times New Roman"/>
                <w:w w:val="99"/>
                <w:sz w:val="24"/>
                <w:szCs w:val="24"/>
              </w:rPr>
              <w:t>имущества</w:t>
            </w:r>
            <w:proofErr w:type="spellEnd"/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E17F0" w:rsidRPr="00381D35" w:rsidRDefault="00CE17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3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E17F0" w:rsidRPr="00381D35" w:rsidRDefault="00330873">
            <w:pPr>
              <w:widowControl w:val="0"/>
              <w:autoSpaceDE w:val="0"/>
              <w:autoSpaceDN w:val="0"/>
              <w:adjustRightInd w:val="0"/>
              <w:spacing w:after="0" w:line="217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81D35">
              <w:rPr>
                <w:rFonts w:ascii="Times New Roman" w:hAnsi="Times New Roman"/>
                <w:w w:val="99"/>
                <w:sz w:val="24"/>
                <w:szCs w:val="24"/>
              </w:rPr>
              <w:t>приобретено</w:t>
            </w:r>
            <w:proofErr w:type="spellEnd"/>
            <w:r w:rsidRPr="00381D35">
              <w:rPr>
                <w:rFonts w:ascii="Times New Roman" w:hAnsi="Times New Roman"/>
                <w:w w:val="99"/>
                <w:sz w:val="24"/>
                <w:szCs w:val="24"/>
              </w:rPr>
              <w:t xml:space="preserve"> </w:t>
            </w:r>
            <w:proofErr w:type="spellStart"/>
            <w:r w:rsidRPr="00381D35">
              <w:rPr>
                <w:rFonts w:ascii="Times New Roman" w:hAnsi="Times New Roman"/>
                <w:w w:val="99"/>
                <w:sz w:val="24"/>
                <w:szCs w:val="24"/>
              </w:rPr>
              <w:t>имущество</w:t>
            </w:r>
            <w:proofErr w:type="spellEnd"/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E17F0" w:rsidRPr="00381D35" w:rsidRDefault="00CE17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9"/>
                <w:szCs w:val="19"/>
              </w:rPr>
            </w:pPr>
          </w:p>
        </w:tc>
      </w:tr>
      <w:tr w:rsidR="00CE17F0" w:rsidRPr="00381D35">
        <w:trPr>
          <w:trHeight w:val="221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E17F0" w:rsidRPr="00381D35" w:rsidRDefault="00330873">
            <w:pPr>
              <w:widowControl w:val="0"/>
              <w:autoSpaceDE w:val="0"/>
              <w:autoSpaceDN w:val="0"/>
              <w:adjustRightInd w:val="0"/>
              <w:spacing w:after="0" w:line="217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1D35">
              <w:rPr>
                <w:rFonts w:ascii="Times New Roman" w:hAnsi="Times New Roman"/>
                <w:w w:val="99"/>
                <w:sz w:val="20"/>
                <w:szCs w:val="20"/>
              </w:rPr>
              <w:t>1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E17F0" w:rsidRPr="00381D35" w:rsidRDefault="00330873">
            <w:pPr>
              <w:widowControl w:val="0"/>
              <w:autoSpaceDE w:val="0"/>
              <w:autoSpaceDN w:val="0"/>
              <w:adjustRightInd w:val="0"/>
              <w:spacing w:after="0" w:line="217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1D35">
              <w:rPr>
                <w:rFonts w:ascii="Times New Roman" w:hAnsi="Times New Roman"/>
                <w:w w:val="99"/>
                <w:sz w:val="20"/>
                <w:szCs w:val="20"/>
              </w:rPr>
              <w:t>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E17F0" w:rsidRPr="00381D35" w:rsidRDefault="00330873">
            <w:pPr>
              <w:widowControl w:val="0"/>
              <w:autoSpaceDE w:val="0"/>
              <w:autoSpaceDN w:val="0"/>
              <w:adjustRightInd w:val="0"/>
              <w:spacing w:after="0" w:line="217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1D35">
              <w:rPr>
                <w:rFonts w:ascii="Times New Roman" w:hAnsi="Times New Roman"/>
                <w:w w:val="99"/>
                <w:sz w:val="20"/>
                <w:szCs w:val="20"/>
              </w:rPr>
              <w:t>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E17F0" w:rsidRPr="00381D35" w:rsidRDefault="00330873">
            <w:pPr>
              <w:widowControl w:val="0"/>
              <w:autoSpaceDE w:val="0"/>
              <w:autoSpaceDN w:val="0"/>
              <w:adjustRightInd w:val="0"/>
              <w:spacing w:after="0" w:line="217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1D35">
              <w:rPr>
                <w:rFonts w:ascii="Times New Roman" w:hAnsi="Times New Roman"/>
                <w:w w:val="99"/>
                <w:sz w:val="20"/>
                <w:szCs w:val="20"/>
              </w:rPr>
              <w:t>4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E17F0" w:rsidRPr="00381D35" w:rsidRDefault="00330873">
            <w:pPr>
              <w:widowControl w:val="0"/>
              <w:autoSpaceDE w:val="0"/>
              <w:autoSpaceDN w:val="0"/>
              <w:adjustRightInd w:val="0"/>
              <w:spacing w:after="0" w:line="217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1D35">
              <w:rPr>
                <w:rFonts w:ascii="Times New Roman" w:hAnsi="Times New Roman"/>
                <w:w w:val="99"/>
                <w:sz w:val="20"/>
                <w:szCs w:val="20"/>
              </w:rPr>
              <w:t>5</w:t>
            </w:r>
          </w:p>
        </w:tc>
      </w:tr>
      <w:tr w:rsidR="00CE17F0" w:rsidRPr="00381D35">
        <w:trPr>
          <w:trHeight w:val="260"/>
        </w:trPr>
        <w:tc>
          <w:tcPr>
            <w:tcW w:w="7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CE17F0" w:rsidRPr="00381D35" w:rsidRDefault="00330873">
            <w:pPr>
              <w:widowControl w:val="0"/>
              <w:autoSpaceDE w:val="0"/>
              <w:autoSpaceDN w:val="0"/>
              <w:adjustRightInd w:val="0"/>
              <w:spacing w:after="0" w:line="259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1D35">
              <w:rPr>
                <w:rFonts w:ascii="Times New Roman" w:hAnsi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E17F0" w:rsidRPr="00381D35" w:rsidRDefault="00330873">
            <w:pPr>
              <w:widowControl w:val="0"/>
              <w:autoSpaceDE w:val="0"/>
              <w:autoSpaceDN w:val="0"/>
              <w:adjustRightInd w:val="0"/>
              <w:spacing w:after="0" w:line="259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81D35">
              <w:rPr>
                <w:rFonts w:ascii="Times New Roman" w:hAnsi="Times New Roman"/>
                <w:sz w:val="24"/>
                <w:szCs w:val="24"/>
              </w:rPr>
              <w:t>Земельные</w:t>
            </w:r>
            <w:proofErr w:type="spellEnd"/>
            <w:r w:rsidRPr="00381D3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81D35">
              <w:rPr>
                <w:rFonts w:ascii="Times New Roman" w:hAnsi="Times New Roman"/>
                <w:sz w:val="24"/>
                <w:szCs w:val="24"/>
              </w:rPr>
              <w:t>участки</w:t>
            </w:r>
            <w:proofErr w:type="spellEnd"/>
            <w:r w:rsidRPr="00381D35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E17F0" w:rsidRPr="00381D35" w:rsidRDefault="00CE17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E17F0" w:rsidRPr="00381D35" w:rsidRDefault="00CE17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E17F0" w:rsidRPr="00381D35" w:rsidRDefault="00CE17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E17F0" w:rsidRPr="00381D35">
        <w:trPr>
          <w:trHeight w:val="276"/>
        </w:trPr>
        <w:tc>
          <w:tcPr>
            <w:tcW w:w="7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CE17F0" w:rsidRPr="00381D35" w:rsidRDefault="00CE17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E17F0" w:rsidRPr="00381D35" w:rsidRDefault="003308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381D35">
              <w:rPr>
                <w:rFonts w:ascii="Times New Roman" w:hAnsi="Times New Roman"/>
                <w:sz w:val="24"/>
                <w:szCs w:val="24"/>
              </w:rPr>
              <w:t>1)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E17F0" w:rsidRPr="00381D35" w:rsidRDefault="00CE17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E17F0" w:rsidRPr="00381D35" w:rsidRDefault="00CE17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E17F0" w:rsidRPr="00381D35" w:rsidRDefault="00CE17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E17F0" w:rsidRPr="00381D35">
        <w:trPr>
          <w:trHeight w:val="276"/>
        </w:trPr>
        <w:tc>
          <w:tcPr>
            <w:tcW w:w="7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CE17F0" w:rsidRPr="00381D35" w:rsidRDefault="00CE17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E17F0" w:rsidRPr="00381D35" w:rsidRDefault="003308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381D35">
              <w:rPr>
                <w:rFonts w:ascii="Times New Roman" w:hAnsi="Times New Roman"/>
                <w:sz w:val="24"/>
                <w:szCs w:val="24"/>
              </w:rPr>
              <w:t>2)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E17F0" w:rsidRPr="00381D35" w:rsidRDefault="00CE17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E17F0" w:rsidRPr="00381D35" w:rsidRDefault="00CE17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E17F0" w:rsidRPr="00381D35" w:rsidRDefault="00CE17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E17F0" w:rsidRPr="00381D35">
        <w:trPr>
          <w:trHeight w:val="281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E17F0" w:rsidRPr="00381D35" w:rsidRDefault="00CE17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E17F0" w:rsidRPr="00381D35" w:rsidRDefault="003308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381D35">
              <w:rPr>
                <w:rFonts w:ascii="Times New Roman" w:hAnsi="Times New Roman"/>
                <w:sz w:val="24"/>
                <w:szCs w:val="24"/>
              </w:rPr>
              <w:t>3)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E17F0" w:rsidRPr="00381D35" w:rsidRDefault="00CE17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E17F0" w:rsidRPr="00381D35" w:rsidRDefault="00CE17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E17F0" w:rsidRPr="00381D35" w:rsidRDefault="00CE17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E17F0" w:rsidRPr="00381D35">
        <w:trPr>
          <w:trHeight w:val="261"/>
        </w:trPr>
        <w:tc>
          <w:tcPr>
            <w:tcW w:w="7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CE17F0" w:rsidRPr="00381D35" w:rsidRDefault="00330873">
            <w:pPr>
              <w:widowControl w:val="0"/>
              <w:autoSpaceDE w:val="0"/>
              <w:autoSpaceDN w:val="0"/>
              <w:adjustRightInd w:val="0"/>
              <w:spacing w:after="0" w:line="2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1D35">
              <w:rPr>
                <w:rFonts w:ascii="Times New Roman" w:hAnsi="Times New Roman"/>
                <w:w w:val="99"/>
                <w:sz w:val="24"/>
                <w:szCs w:val="24"/>
              </w:rPr>
              <w:t>2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E17F0" w:rsidRPr="00381D35" w:rsidRDefault="00330873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81D35">
              <w:rPr>
                <w:rFonts w:ascii="Times New Roman" w:hAnsi="Times New Roman"/>
                <w:sz w:val="24"/>
                <w:szCs w:val="24"/>
              </w:rPr>
              <w:t>Иное</w:t>
            </w:r>
            <w:proofErr w:type="spellEnd"/>
            <w:r w:rsidRPr="00381D3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81D35">
              <w:rPr>
                <w:rFonts w:ascii="Times New Roman" w:hAnsi="Times New Roman"/>
                <w:sz w:val="24"/>
                <w:szCs w:val="24"/>
              </w:rPr>
              <w:t>недвижимое</w:t>
            </w:r>
            <w:proofErr w:type="spellEnd"/>
          </w:p>
        </w:tc>
        <w:tc>
          <w:tcPr>
            <w:tcW w:w="1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E17F0" w:rsidRPr="00381D35" w:rsidRDefault="00CE17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E17F0" w:rsidRPr="00381D35" w:rsidRDefault="00CE17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E17F0" w:rsidRPr="00381D35" w:rsidRDefault="00CE17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E17F0" w:rsidRPr="00381D35">
        <w:trPr>
          <w:trHeight w:val="276"/>
        </w:trPr>
        <w:tc>
          <w:tcPr>
            <w:tcW w:w="7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CE17F0" w:rsidRPr="00381D35" w:rsidRDefault="00CE17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E17F0" w:rsidRPr="00381D35" w:rsidRDefault="003308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81D35">
              <w:rPr>
                <w:rFonts w:ascii="Times New Roman" w:hAnsi="Times New Roman"/>
                <w:sz w:val="24"/>
                <w:szCs w:val="24"/>
              </w:rPr>
              <w:t>имущество</w:t>
            </w:r>
            <w:proofErr w:type="spellEnd"/>
            <w:r w:rsidRPr="00381D35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E17F0" w:rsidRPr="00381D35" w:rsidRDefault="00CE17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E17F0" w:rsidRPr="00381D35" w:rsidRDefault="00CE17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E17F0" w:rsidRPr="00381D35" w:rsidRDefault="00CE17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E17F0" w:rsidRPr="00381D35">
        <w:trPr>
          <w:trHeight w:val="276"/>
        </w:trPr>
        <w:tc>
          <w:tcPr>
            <w:tcW w:w="7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CE17F0" w:rsidRPr="00381D35" w:rsidRDefault="00CE17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E17F0" w:rsidRPr="00381D35" w:rsidRDefault="003308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381D35">
              <w:rPr>
                <w:rFonts w:ascii="Times New Roman" w:hAnsi="Times New Roman"/>
                <w:sz w:val="24"/>
                <w:szCs w:val="24"/>
              </w:rPr>
              <w:t>1)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E17F0" w:rsidRPr="00381D35" w:rsidRDefault="00CE17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E17F0" w:rsidRPr="00381D35" w:rsidRDefault="00CE17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E17F0" w:rsidRPr="00381D35" w:rsidRDefault="00CE17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E17F0" w:rsidRPr="00381D35">
        <w:trPr>
          <w:trHeight w:val="276"/>
        </w:trPr>
        <w:tc>
          <w:tcPr>
            <w:tcW w:w="7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CE17F0" w:rsidRPr="00381D35" w:rsidRDefault="00CE17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E17F0" w:rsidRPr="00381D35" w:rsidRDefault="003308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381D35">
              <w:rPr>
                <w:rFonts w:ascii="Times New Roman" w:hAnsi="Times New Roman"/>
                <w:sz w:val="24"/>
                <w:szCs w:val="24"/>
              </w:rPr>
              <w:t>2)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E17F0" w:rsidRPr="00381D35" w:rsidRDefault="00CE17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E17F0" w:rsidRPr="00381D35" w:rsidRDefault="00CE17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E17F0" w:rsidRPr="00381D35" w:rsidRDefault="00CE17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E17F0" w:rsidRPr="00381D35">
        <w:trPr>
          <w:trHeight w:val="281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E17F0" w:rsidRPr="00381D35" w:rsidRDefault="00CE17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E17F0" w:rsidRPr="00381D35" w:rsidRDefault="003308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381D35">
              <w:rPr>
                <w:rFonts w:ascii="Times New Roman" w:hAnsi="Times New Roman"/>
                <w:sz w:val="24"/>
                <w:szCs w:val="24"/>
              </w:rPr>
              <w:t>3)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E17F0" w:rsidRPr="00381D35" w:rsidRDefault="00CE17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E17F0" w:rsidRPr="00381D35" w:rsidRDefault="00CE17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E17F0" w:rsidRPr="00381D35" w:rsidRDefault="00CE17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E17F0" w:rsidRPr="00381D35">
        <w:trPr>
          <w:trHeight w:val="263"/>
        </w:trPr>
        <w:tc>
          <w:tcPr>
            <w:tcW w:w="7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CE17F0" w:rsidRPr="00381D35" w:rsidRDefault="00330873">
            <w:pPr>
              <w:widowControl w:val="0"/>
              <w:autoSpaceDE w:val="0"/>
              <w:autoSpaceDN w:val="0"/>
              <w:adjustRightInd w:val="0"/>
              <w:spacing w:after="0" w:line="262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1D35">
              <w:rPr>
                <w:rFonts w:ascii="Times New Roman" w:hAnsi="Times New Roman"/>
                <w:w w:val="99"/>
                <w:sz w:val="24"/>
                <w:szCs w:val="24"/>
              </w:rPr>
              <w:t>3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E17F0" w:rsidRPr="00381D35" w:rsidRDefault="00330873">
            <w:pPr>
              <w:widowControl w:val="0"/>
              <w:autoSpaceDE w:val="0"/>
              <w:autoSpaceDN w:val="0"/>
              <w:adjustRightInd w:val="0"/>
              <w:spacing w:after="0" w:line="262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81D35">
              <w:rPr>
                <w:rFonts w:ascii="Times New Roman" w:hAnsi="Times New Roman"/>
                <w:sz w:val="24"/>
                <w:szCs w:val="24"/>
              </w:rPr>
              <w:t>Транспортные</w:t>
            </w:r>
            <w:proofErr w:type="spellEnd"/>
          </w:p>
        </w:tc>
        <w:tc>
          <w:tcPr>
            <w:tcW w:w="1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E17F0" w:rsidRPr="00381D35" w:rsidRDefault="00CE17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E17F0" w:rsidRPr="00381D35" w:rsidRDefault="00CE17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E17F0" w:rsidRPr="00381D35" w:rsidRDefault="00CE17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E17F0" w:rsidRPr="00381D35">
        <w:trPr>
          <w:trHeight w:val="276"/>
        </w:trPr>
        <w:tc>
          <w:tcPr>
            <w:tcW w:w="7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CE17F0" w:rsidRPr="00381D35" w:rsidRDefault="00CE17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E17F0" w:rsidRPr="00381D35" w:rsidRDefault="003308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81D35">
              <w:rPr>
                <w:rFonts w:ascii="Times New Roman" w:hAnsi="Times New Roman"/>
                <w:sz w:val="24"/>
                <w:szCs w:val="24"/>
              </w:rPr>
              <w:t>средства</w:t>
            </w:r>
            <w:proofErr w:type="spellEnd"/>
            <w:r w:rsidRPr="00381D35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E17F0" w:rsidRPr="00381D35" w:rsidRDefault="00CE17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E17F0" w:rsidRPr="00381D35" w:rsidRDefault="00CE17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E17F0" w:rsidRPr="00381D35" w:rsidRDefault="00CE17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E17F0" w:rsidRPr="00381D35">
        <w:trPr>
          <w:trHeight w:val="276"/>
        </w:trPr>
        <w:tc>
          <w:tcPr>
            <w:tcW w:w="7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CE17F0" w:rsidRPr="00381D35" w:rsidRDefault="00CE17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E17F0" w:rsidRPr="00381D35" w:rsidRDefault="003308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381D35">
              <w:rPr>
                <w:rFonts w:ascii="Times New Roman" w:hAnsi="Times New Roman"/>
                <w:sz w:val="24"/>
                <w:szCs w:val="24"/>
              </w:rPr>
              <w:t>1)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E17F0" w:rsidRPr="00381D35" w:rsidRDefault="00CE17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E17F0" w:rsidRPr="00381D35" w:rsidRDefault="00CE17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E17F0" w:rsidRPr="00381D35" w:rsidRDefault="00CE17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E17F0" w:rsidRPr="00381D35">
        <w:trPr>
          <w:trHeight w:val="276"/>
        </w:trPr>
        <w:tc>
          <w:tcPr>
            <w:tcW w:w="7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CE17F0" w:rsidRPr="00381D35" w:rsidRDefault="00CE17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E17F0" w:rsidRPr="00381D35" w:rsidRDefault="003308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381D35">
              <w:rPr>
                <w:rFonts w:ascii="Times New Roman" w:hAnsi="Times New Roman"/>
                <w:sz w:val="24"/>
                <w:szCs w:val="24"/>
              </w:rPr>
              <w:t>2)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E17F0" w:rsidRPr="00381D35" w:rsidRDefault="00CE17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E17F0" w:rsidRPr="00381D35" w:rsidRDefault="00CE17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E17F0" w:rsidRPr="00381D35" w:rsidRDefault="00CE17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E17F0" w:rsidRPr="00381D35">
        <w:trPr>
          <w:trHeight w:val="281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E17F0" w:rsidRPr="00381D35" w:rsidRDefault="00CE17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E17F0" w:rsidRPr="00381D35" w:rsidRDefault="003308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381D35">
              <w:rPr>
                <w:rFonts w:ascii="Times New Roman" w:hAnsi="Times New Roman"/>
                <w:sz w:val="24"/>
                <w:szCs w:val="24"/>
              </w:rPr>
              <w:t>3)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E17F0" w:rsidRPr="00381D35" w:rsidRDefault="00CE17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E17F0" w:rsidRPr="00381D35" w:rsidRDefault="00CE17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E17F0" w:rsidRPr="00381D35" w:rsidRDefault="00CE17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E17F0" w:rsidRPr="00381D35">
        <w:trPr>
          <w:trHeight w:val="261"/>
        </w:trPr>
        <w:tc>
          <w:tcPr>
            <w:tcW w:w="7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CE17F0" w:rsidRPr="00381D35" w:rsidRDefault="00330873">
            <w:pPr>
              <w:widowControl w:val="0"/>
              <w:autoSpaceDE w:val="0"/>
              <w:autoSpaceDN w:val="0"/>
              <w:adjustRightInd w:val="0"/>
              <w:spacing w:after="0" w:line="2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1D35">
              <w:rPr>
                <w:rFonts w:ascii="Times New Roman" w:hAnsi="Times New Roman"/>
                <w:w w:val="99"/>
                <w:sz w:val="24"/>
                <w:szCs w:val="24"/>
              </w:rPr>
              <w:t>4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E17F0" w:rsidRPr="00381D35" w:rsidRDefault="00330873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81D35">
              <w:rPr>
                <w:rFonts w:ascii="Times New Roman" w:hAnsi="Times New Roman"/>
                <w:sz w:val="24"/>
                <w:szCs w:val="24"/>
              </w:rPr>
              <w:t>Ценные</w:t>
            </w:r>
            <w:proofErr w:type="spellEnd"/>
            <w:r w:rsidRPr="00381D3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81D35">
              <w:rPr>
                <w:rFonts w:ascii="Times New Roman" w:hAnsi="Times New Roman"/>
                <w:sz w:val="24"/>
                <w:szCs w:val="24"/>
              </w:rPr>
              <w:t>бумаги</w:t>
            </w:r>
            <w:proofErr w:type="spellEnd"/>
            <w:r w:rsidRPr="00381D35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E17F0" w:rsidRPr="00381D35" w:rsidRDefault="00CE17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E17F0" w:rsidRPr="00381D35" w:rsidRDefault="00CE17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E17F0" w:rsidRPr="00381D35" w:rsidRDefault="00CE17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E17F0" w:rsidRPr="00381D35">
        <w:trPr>
          <w:trHeight w:val="276"/>
        </w:trPr>
        <w:tc>
          <w:tcPr>
            <w:tcW w:w="7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CE17F0" w:rsidRPr="00381D35" w:rsidRDefault="00CE17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E17F0" w:rsidRPr="00381D35" w:rsidRDefault="003308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381D35">
              <w:rPr>
                <w:rFonts w:ascii="Times New Roman" w:hAnsi="Times New Roman"/>
                <w:sz w:val="24"/>
                <w:szCs w:val="24"/>
              </w:rPr>
              <w:t>1)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E17F0" w:rsidRPr="00381D35" w:rsidRDefault="00CE17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E17F0" w:rsidRPr="00381D35" w:rsidRDefault="00CE17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E17F0" w:rsidRPr="00381D35" w:rsidRDefault="00CE17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E17F0" w:rsidRPr="00381D35">
        <w:trPr>
          <w:trHeight w:val="277"/>
        </w:trPr>
        <w:tc>
          <w:tcPr>
            <w:tcW w:w="7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CE17F0" w:rsidRPr="00381D35" w:rsidRDefault="00CE17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E17F0" w:rsidRPr="00381D35" w:rsidRDefault="003308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381D35">
              <w:rPr>
                <w:rFonts w:ascii="Times New Roman" w:hAnsi="Times New Roman"/>
                <w:sz w:val="24"/>
                <w:szCs w:val="24"/>
              </w:rPr>
              <w:t>2)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E17F0" w:rsidRPr="00381D35" w:rsidRDefault="00CE17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E17F0" w:rsidRPr="00381D35" w:rsidRDefault="00CE17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E17F0" w:rsidRPr="00381D35" w:rsidRDefault="00CE17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E17F0" w:rsidRPr="00381D35">
        <w:trPr>
          <w:trHeight w:val="281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E17F0" w:rsidRPr="00381D35" w:rsidRDefault="00CE17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E17F0" w:rsidRPr="00381D35" w:rsidRDefault="003308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381D35">
              <w:rPr>
                <w:rFonts w:ascii="Times New Roman" w:hAnsi="Times New Roman"/>
                <w:sz w:val="24"/>
                <w:szCs w:val="24"/>
              </w:rPr>
              <w:t>3)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E17F0" w:rsidRPr="00381D35" w:rsidRDefault="00CE17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E17F0" w:rsidRPr="00381D35" w:rsidRDefault="00CE17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E17F0" w:rsidRPr="00381D35" w:rsidRDefault="00CE17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E17F0" w:rsidRDefault="00330873">
      <w:pPr>
        <w:widowControl w:val="0"/>
        <w:autoSpaceDE w:val="0"/>
        <w:autoSpaceDN w:val="0"/>
        <w:adjustRightInd w:val="0"/>
        <w:spacing w:after="0" w:line="213" w:lineRule="auto"/>
        <w:ind w:left="1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</w:t>
      </w:r>
    </w:p>
    <w:p w:rsidR="00CE17F0" w:rsidRDefault="00CE17F0">
      <w:pPr>
        <w:widowControl w:val="0"/>
        <w:autoSpaceDE w:val="0"/>
        <w:autoSpaceDN w:val="0"/>
        <w:adjustRightInd w:val="0"/>
        <w:spacing w:after="0" w:line="108" w:lineRule="exact"/>
        <w:rPr>
          <w:rFonts w:ascii="Times New Roman" w:hAnsi="Times New Roman"/>
          <w:sz w:val="24"/>
          <w:szCs w:val="24"/>
        </w:rPr>
      </w:pPr>
    </w:p>
    <w:p w:rsidR="00CE17F0" w:rsidRPr="00381D35" w:rsidRDefault="00330873">
      <w:pPr>
        <w:widowControl w:val="0"/>
        <w:numPr>
          <w:ilvl w:val="0"/>
          <w:numId w:val="2"/>
        </w:numPr>
        <w:tabs>
          <w:tab w:val="clear" w:pos="720"/>
          <w:tab w:val="num" w:pos="819"/>
        </w:tabs>
        <w:overflowPunct w:val="0"/>
        <w:autoSpaceDE w:val="0"/>
        <w:autoSpaceDN w:val="0"/>
        <w:adjustRightInd w:val="0"/>
        <w:spacing w:after="0" w:line="188" w:lineRule="auto"/>
        <w:ind w:left="120" w:right="20" w:firstLine="567"/>
        <w:rPr>
          <w:rFonts w:ascii="Times New Roman" w:hAnsi="Times New Roman"/>
          <w:sz w:val="32"/>
          <w:szCs w:val="32"/>
          <w:vertAlign w:val="superscript"/>
          <w:lang w:val="ru-RU"/>
        </w:rPr>
      </w:pPr>
      <w:r w:rsidRPr="00381D35">
        <w:rPr>
          <w:rFonts w:ascii="Times New Roman" w:hAnsi="Times New Roman"/>
          <w:sz w:val="20"/>
          <w:szCs w:val="20"/>
          <w:lang w:val="ru-RU"/>
        </w:rPr>
        <w:t xml:space="preserve">Сведения о расходах представляются в случаях, установленных статьей 3 Федерального закона от 03.12.2012 № 230-ФЗ «О контроле за соответствием расходов лиц, замещающих государственные должности, и иных лиц их доходам». </w:t>
      </w:r>
    </w:p>
    <w:p w:rsidR="00CE17F0" w:rsidRPr="00381D35" w:rsidRDefault="00CE17F0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/>
          <w:sz w:val="32"/>
          <w:szCs w:val="32"/>
          <w:vertAlign w:val="superscript"/>
          <w:lang w:val="ru-RU"/>
        </w:rPr>
      </w:pPr>
    </w:p>
    <w:p w:rsidR="00CE17F0" w:rsidRPr="00381D35" w:rsidRDefault="00330873">
      <w:pPr>
        <w:widowControl w:val="0"/>
        <w:overflowPunct w:val="0"/>
        <w:autoSpaceDE w:val="0"/>
        <w:autoSpaceDN w:val="0"/>
        <w:adjustRightInd w:val="0"/>
        <w:spacing w:after="0" w:line="237" w:lineRule="auto"/>
        <w:ind w:left="740"/>
        <w:jc w:val="both"/>
        <w:rPr>
          <w:rFonts w:ascii="Times New Roman" w:hAnsi="Times New Roman"/>
          <w:sz w:val="32"/>
          <w:szCs w:val="32"/>
          <w:vertAlign w:val="superscript"/>
          <w:lang w:val="ru-RU"/>
        </w:rPr>
      </w:pPr>
      <w:r w:rsidRPr="00381D35">
        <w:rPr>
          <w:rFonts w:ascii="Times New Roman" w:hAnsi="Times New Roman"/>
          <w:sz w:val="20"/>
          <w:szCs w:val="20"/>
          <w:lang w:val="ru-RU"/>
        </w:rPr>
        <w:t xml:space="preserve">Если правовые основания для представления указанных сведений отсутствуют, данный раздел не заполняется. </w:t>
      </w:r>
    </w:p>
    <w:p w:rsidR="00CE17F0" w:rsidRPr="00381D35" w:rsidRDefault="00CE17F0">
      <w:pPr>
        <w:widowControl w:val="0"/>
        <w:autoSpaceDE w:val="0"/>
        <w:autoSpaceDN w:val="0"/>
        <w:adjustRightInd w:val="0"/>
        <w:spacing w:after="0" w:line="86" w:lineRule="exact"/>
        <w:rPr>
          <w:rFonts w:ascii="Times New Roman" w:hAnsi="Times New Roman"/>
          <w:sz w:val="32"/>
          <w:szCs w:val="32"/>
          <w:vertAlign w:val="superscript"/>
          <w:lang w:val="ru-RU"/>
        </w:rPr>
      </w:pPr>
    </w:p>
    <w:p w:rsidR="00CE17F0" w:rsidRDefault="00330873">
      <w:pPr>
        <w:widowControl w:val="0"/>
        <w:numPr>
          <w:ilvl w:val="0"/>
          <w:numId w:val="2"/>
        </w:numPr>
        <w:tabs>
          <w:tab w:val="clear" w:pos="720"/>
          <w:tab w:val="num" w:pos="838"/>
        </w:tabs>
        <w:overflowPunct w:val="0"/>
        <w:autoSpaceDE w:val="0"/>
        <w:autoSpaceDN w:val="0"/>
        <w:adjustRightInd w:val="0"/>
        <w:spacing w:after="0" w:line="187" w:lineRule="auto"/>
        <w:ind w:left="120" w:right="20" w:firstLine="567"/>
        <w:jc w:val="both"/>
        <w:rPr>
          <w:rFonts w:ascii="Times New Roman" w:hAnsi="Times New Roman"/>
          <w:sz w:val="29"/>
          <w:szCs w:val="29"/>
          <w:vertAlign w:val="superscript"/>
        </w:rPr>
      </w:pPr>
      <w:r w:rsidRPr="00381D35">
        <w:rPr>
          <w:rFonts w:ascii="Times New Roman" w:hAnsi="Times New Roman"/>
          <w:sz w:val="18"/>
          <w:szCs w:val="18"/>
          <w:lang w:val="ru-RU"/>
        </w:rPr>
        <w:t xml:space="preserve">Указываются наименование и реквизиты документа, являющегося законным основанием для возникновения права собственности. </w:t>
      </w:r>
      <w:proofErr w:type="spellStart"/>
      <w:r>
        <w:rPr>
          <w:rFonts w:ascii="Times New Roman" w:hAnsi="Times New Roman"/>
          <w:sz w:val="18"/>
          <w:szCs w:val="18"/>
        </w:rPr>
        <w:t>Копия</w:t>
      </w:r>
      <w:proofErr w:type="spellEnd"/>
      <w:r>
        <w:rPr>
          <w:rFonts w:ascii="Times New Roman" w:hAnsi="Times New Roman"/>
          <w:sz w:val="18"/>
          <w:szCs w:val="18"/>
        </w:rPr>
        <w:t xml:space="preserve"> </w:t>
      </w:r>
      <w:proofErr w:type="spellStart"/>
      <w:r>
        <w:rPr>
          <w:rFonts w:ascii="Times New Roman" w:hAnsi="Times New Roman"/>
          <w:sz w:val="18"/>
          <w:szCs w:val="18"/>
        </w:rPr>
        <w:t>документа</w:t>
      </w:r>
      <w:proofErr w:type="spellEnd"/>
      <w:r>
        <w:rPr>
          <w:rFonts w:ascii="Times New Roman" w:hAnsi="Times New Roman"/>
          <w:sz w:val="18"/>
          <w:szCs w:val="18"/>
        </w:rPr>
        <w:t xml:space="preserve"> </w:t>
      </w:r>
      <w:proofErr w:type="spellStart"/>
      <w:r>
        <w:rPr>
          <w:rFonts w:ascii="Times New Roman" w:hAnsi="Times New Roman"/>
          <w:sz w:val="18"/>
          <w:szCs w:val="18"/>
        </w:rPr>
        <w:t>прилагается</w:t>
      </w:r>
      <w:proofErr w:type="spellEnd"/>
      <w:r>
        <w:rPr>
          <w:rFonts w:ascii="Times New Roman" w:hAnsi="Times New Roman"/>
          <w:sz w:val="18"/>
          <w:szCs w:val="18"/>
        </w:rPr>
        <w:t xml:space="preserve"> к </w:t>
      </w:r>
      <w:proofErr w:type="spellStart"/>
      <w:r>
        <w:rPr>
          <w:rFonts w:ascii="Times New Roman" w:hAnsi="Times New Roman"/>
          <w:sz w:val="18"/>
          <w:szCs w:val="18"/>
        </w:rPr>
        <w:t>настоящей</w:t>
      </w:r>
      <w:proofErr w:type="spellEnd"/>
      <w:r>
        <w:rPr>
          <w:rFonts w:ascii="Times New Roman" w:hAnsi="Times New Roman"/>
          <w:sz w:val="18"/>
          <w:szCs w:val="18"/>
        </w:rPr>
        <w:t xml:space="preserve"> </w:t>
      </w:r>
      <w:proofErr w:type="spellStart"/>
      <w:r>
        <w:rPr>
          <w:rFonts w:ascii="Times New Roman" w:hAnsi="Times New Roman"/>
          <w:sz w:val="18"/>
          <w:szCs w:val="18"/>
        </w:rPr>
        <w:t>справке</w:t>
      </w:r>
      <w:proofErr w:type="spellEnd"/>
      <w:r>
        <w:rPr>
          <w:rFonts w:ascii="Times New Roman" w:hAnsi="Times New Roman"/>
          <w:sz w:val="18"/>
          <w:szCs w:val="18"/>
        </w:rPr>
        <w:t xml:space="preserve">. </w:t>
      </w:r>
    </w:p>
    <w:p w:rsidR="00CE17F0" w:rsidRDefault="00CE17F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  <w:sectPr w:rsidR="00CE17F0">
          <w:pgSz w:w="11906" w:h="16838"/>
          <w:pgMar w:top="388" w:right="660" w:bottom="1440" w:left="900" w:header="720" w:footer="720" w:gutter="0"/>
          <w:cols w:space="720" w:equalWidth="0">
            <w:col w:w="10340"/>
          </w:cols>
          <w:noEndnote/>
        </w:sectPr>
      </w:pPr>
    </w:p>
    <w:p w:rsidR="00CE17F0" w:rsidRDefault="00330873">
      <w:pPr>
        <w:widowControl w:val="0"/>
        <w:autoSpaceDE w:val="0"/>
        <w:autoSpaceDN w:val="0"/>
        <w:adjustRightInd w:val="0"/>
        <w:spacing w:after="0" w:line="239" w:lineRule="auto"/>
        <w:ind w:left="5100"/>
        <w:rPr>
          <w:rFonts w:ascii="Times New Roman" w:hAnsi="Times New Roman"/>
          <w:sz w:val="24"/>
          <w:szCs w:val="24"/>
        </w:rPr>
      </w:pPr>
      <w:bookmarkStart w:id="6" w:name="page5"/>
      <w:bookmarkEnd w:id="6"/>
      <w:r>
        <w:rPr>
          <w:rFonts w:ascii="Times New Roman" w:hAnsi="Times New Roman"/>
          <w:sz w:val="20"/>
          <w:szCs w:val="20"/>
        </w:rPr>
        <w:lastRenderedPageBreak/>
        <w:t>3</w:t>
      </w:r>
    </w:p>
    <w:p w:rsidR="00CE17F0" w:rsidRDefault="00CE17F0">
      <w:pPr>
        <w:widowControl w:val="0"/>
        <w:autoSpaceDE w:val="0"/>
        <w:autoSpaceDN w:val="0"/>
        <w:adjustRightInd w:val="0"/>
        <w:spacing w:after="0" w:line="297" w:lineRule="exact"/>
        <w:rPr>
          <w:rFonts w:ascii="Times New Roman" w:hAnsi="Times New Roman"/>
          <w:sz w:val="24"/>
          <w:szCs w:val="24"/>
        </w:rPr>
      </w:pPr>
    </w:p>
    <w:p w:rsidR="00CE17F0" w:rsidRPr="00381D35" w:rsidRDefault="00330873">
      <w:pPr>
        <w:widowControl w:val="0"/>
        <w:overflowPunct w:val="0"/>
        <w:autoSpaceDE w:val="0"/>
        <w:autoSpaceDN w:val="0"/>
        <w:adjustRightInd w:val="0"/>
        <w:spacing w:after="0" w:line="222" w:lineRule="auto"/>
        <w:ind w:left="600" w:right="6040"/>
        <w:rPr>
          <w:rFonts w:ascii="Times New Roman" w:hAnsi="Times New Roman"/>
          <w:sz w:val="24"/>
          <w:szCs w:val="24"/>
          <w:lang w:val="ru-RU"/>
        </w:rPr>
      </w:pPr>
      <w:r w:rsidRPr="00381D35">
        <w:rPr>
          <w:rFonts w:ascii="Times New Roman" w:hAnsi="Times New Roman"/>
          <w:b/>
          <w:bCs/>
          <w:sz w:val="23"/>
          <w:szCs w:val="23"/>
          <w:lang w:val="ru-RU"/>
        </w:rPr>
        <w:t>Раздел 3. Сведения об имуществе 3.1. Недвижимое имущество</w: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0"/>
        <w:gridCol w:w="2280"/>
        <w:gridCol w:w="1700"/>
        <w:gridCol w:w="2120"/>
        <w:gridCol w:w="980"/>
        <w:gridCol w:w="2560"/>
      </w:tblGrid>
      <w:tr w:rsidR="00CE17F0" w:rsidRPr="00381D35">
        <w:trPr>
          <w:trHeight w:val="261"/>
        </w:trPr>
        <w:tc>
          <w:tcPr>
            <w:tcW w:w="48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CE17F0" w:rsidRPr="00381D35" w:rsidRDefault="00330873">
            <w:pPr>
              <w:widowControl w:val="0"/>
              <w:autoSpaceDE w:val="0"/>
              <w:autoSpaceDN w:val="0"/>
              <w:adjustRightInd w:val="0"/>
              <w:spacing w:after="0" w:line="2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1D35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22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CE17F0" w:rsidRPr="00381D35" w:rsidRDefault="00330873">
            <w:pPr>
              <w:widowControl w:val="0"/>
              <w:autoSpaceDE w:val="0"/>
              <w:autoSpaceDN w:val="0"/>
              <w:adjustRightInd w:val="0"/>
              <w:spacing w:after="0" w:line="2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81D35">
              <w:rPr>
                <w:rFonts w:ascii="Times New Roman" w:hAnsi="Times New Roman"/>
                <w:sz w:val="24"/>
                <w:szCs w:val="24"/>
              </w:rPr>
              <w:t>Вид</w:t>
            </w:r>
            <w:proofErr w:type="spellEnd"/>
            <w:r w:rsidRPr="00381D35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381D35">
              <w:rPr>
                <w:rFonts w:ascii="Times New Roman" w:hAnsi="Times New Roman"/>
                <w:sz w:val="24"/>
                <w:szCs w:val="24"/>
              </w:rPr>
              <w:t>наименование</w:t>
            </w:r>
            <w:proofErr w:type="spellEnd"/>
          </w:p>
        </w:tc>
        <w:tc>
          <w:tcPr>
            <w:tcW w:w="17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CE17F0" w:rsidRPr="00381D35" w:rsidRDefault="00330873">
            <w:pPr>
              <w:widowControl w:val="0"/>
              <w:autoSpaceDE w:val="0"/>
              <w:autoSpaceDN w:val="0"/>
              <w:adjustRightInd w:val="0"/>
              <w:spacing w:after="0" w:line="2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81D35">
              <w:rPr>
                <w:rFonts w:ascii="Times New Roman" w:hAnsi="Times New Roman"/>
                <w:sz w:val="24"/>
                <w:szCs w:val="24"/>
              </w:rPr>
              <w:t>Вид</w:t>
            </w:r>
            <w:proofErr w:type="spellEnd"/>
          </w:p>
        </w:tc>
        <w:tc>
          <w:tcPr>
            <w:tcW w:w="21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CE17F0" w:rsidRPr="00381D35" w:rsidRDefault="00330873">
            <w:pPr>
              <w:widowControl w:val="0"/>
              <w:autoSpaceDE w:val="0"/>
              <w:autoSpaceDN w:val="0"/>
              <w:adjustRightInd w:val="0"/>
              <w:spacing w:after="0" w:line="2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81D35">
              <w:rPr>
                <w:rFonts w:ascii="Times New Roman" w:hAnsi="Times New Roman"/>
                <w:w w:val="99"/>
                <w:sz w:val="24"/>
                <w:szCs w:val="24"/>
              </w:rPr>
              <w:t>Местонахождение</w:t>
            </w:r>
            <w:proofErr w:type="spellEnd"/>
          </w:p>
        </w:tc>
        <w:tc>
          <w:tcPr>
            <w:tcW w:w="9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CE17F0" w:rsidRPr="00381D35" w:rsidRDefault="00330873">
            <w:pPr>
              <w:widowControl w:val="0"/>
              <w:autoSpaceDE w:val="0"/>
              <w:autoSpaceDN w:val="0"/>
              <w:adjustRightInd w:val="0"/>
              <w:spacing w:after="0" w:line="2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81D35">
              <w:rPr>
                <w:rFonts w:ascii="Times New Roman" w:hAnsi="Times New Roman"/>
                <w:w w:val="98"/>
                <w:sz w:val="24"/>
                <w:szCs w:val="24"/>
              </w:rPr>
              <w:t>Площадь</w:t>
            </w:r>
            <w:proofErr w:type="spellEnd"/>
          </w:p>
        </w:tc>
        <w:tc>
          <w:tcPr>
            <w:tcW w:w="25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CE17F0" w:rsidRPr="00381D35" w:rsidRDefault="00330873">
            <w:pPr>
              <w:widowControl w:val="0"/>
              <w:autoSpaceDE w:val="0"/>
              <w:autoSpaceDN w:val="0"/>
              <w:adjustRightInd w:val="0"/>
              <w:spacing w:after="0" w:line="2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81D35">
              <w:rPr>
                <w:rFonts w:ascii="Times New Roman" w:hAnsi="Times New Roman"/>
                <w:w w:val="98"/>
                <w:sz w:val="24"/>
                <w:szCs w:val="24"/>
              </w:rPr>
              <w:t>Основание</w:t>
            </w:r>
            <w:proofErr w:type="spellEnd"/>
          </w:p>
        </w:tc>
      </w:tr>
      <w:tr w:rsidR="00CE17F0" w:rsidRPr="00381D35">
        <w:trPr>
          <w:trHeight w:val="279"/>
        </w:trPr>
        <w:tc>
          <w:tcPr>
            <w:tcW w:w="4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CE17F0" w:rsidRPr="00381D35" w:rsidRDefault="003308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1D35">
              <w:rPr>
                <w:rFonts w:ascii="Times New Roman" w:hAnsi="Times New Roman"/>
                <w:w w:val="98"/>
                <w:sz w:val="24"/>
                <w:szCs w:val="24"/>
              </w:rPr>
              <w:t>п/п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E17F0" w:rsidRPr="00381D35" w:rsidRDefault="003308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81D35">
              <w:rPr>
                <w:rFonts w:ascii="Times New Roman" w:hAnsi="Times New Roman"/>
                <w:w w:val="99"/>
                <w:sz w:val="24"/>
                <w:szCs w:val="24"/>
              </w:rPr>
              <w:t>имущества</w:t>
            </w:r>
            <w:proofErr w:type="spellEnd"/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E17F0" w:rsidRPr="00381D35" w:rsidRDefault="00330873">
            <w:pPr>
              <w:widowControl w:val="0"/>
              <w:autoSpaceDE w:val="0"/>
              <w:autoSpaceDN w:val="0"/>
              <w:adjustRightInd w:val="0"/>
              <w:spacing w:after="0" w:line="279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1D35">
              <w:rPr>
                <w:rFonts w:ascii="Times New Roman" w:hAnsi="Times New Roman"/>
                <w:w w:val="98"/>
                <w:sz w:val="24"/>
                <w:szCs w:val="24"/>
              </w:rPr>
              <w:t>собственности</w:t>
            </w:r>
            <w:r w:rsidRPr="00381D35">
              <w:rPr>
                <w:rFonts w:ascii="Times New Roman" w:hAnsi="Times New Roman"/>
                <w:w w:val="98"/>
                <w:sz w:val="32"/>
                <w:szCs w:val="32"/>
                <w:vertAlign w:val="superscript"/>
              </w:rPr>
              <w:t>1</w:t>
            </w: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E17F0" w:rsidRPr="00381D35" w:rsidRDefault="003308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1D35">
              <w:rPr>
                <w:rFonts w:ascii="Times New Roman" w:hAnsi="Times New Roman"/>
                <w:w w:val="99"/>
                <w:sz w:val="24"/>
                <w:szCs w:val="24"/>
              </w:rPr>
              <w:t>(</w:t>
            </w:r>
            <w:proofErr w:type="spellStart"/>
            <w:r w:rsidRPr="00381D35">
              <w:rPr>
                <w:rFonts w:ascii="Times New Roman" w:hAnsi="Times New Roman"/>
                <w:w w:val="99"/>
                <w:sz w:val="24"/>
                <w:szCs w:val="24"/>
              </w:rPr>
              <w:t>адрес</w:t>
            </w:r>
            <w:proofErr w:type="spellEnd"/>
            <w:r w:rsidRPr="00381D35">
              <w:rPr>
                <w:rFonts w:ascii="Times New Roman" w:hAnsi="Times New Roman"/>
                <w:w w:val="99"/>
                <w:sz w:val="24"/>
                <w:szCs w:val="24"/>
              </w:rPr>
              <w:t>)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E17F0" w:rsidRPr="00381D35" w:rsidRDefault="003308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1D35">
              <w:rPr>
                <w:rFonts w:ascii="Times New Roman" w:hAnsi="Times New Roman"/>
                <w:w w:val="99"/>
                <w:sz w:val="24"/>
                <w:szCs w:val="24"/>
              </w:rPr>
              <w:t>(</w:t>
            </w:r>
            <w:proofErr w:type="spellStart"/>
            <w:r w:rsidRPr="00381D35">
              <w:rPr>
                <w:rFonts w:ascii="Times New Roman" w:hAnsi="Times New Roman"/>
                <w:w w:val="99"/>
                <w:sz w:val="24"/>
                <w:szCs w:val="24"/>
              </w:rPr>
              <w:t>кв</w:t>
            </w:r>
            <w:proofErr w:type="spellEnd"/>
            <w:r w:rsidRPr="00381D35">
              <w:rPr>
                <w:rFonts w:ascii="Times New Roman" w:hAnsi="Times New Roman"/>
                <w:w w:val="99"/>
                <w:sz w:val="24"/>
                <w:szCs w:val="24"/>
              </w:rPr>
              <w:t>. м)</w:t>
            </w:r>
          </w:p>
        </w:tc>
        <w:tc>
          <w:tcPr>
            <w:tcW w:w="2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E17F0" w:rsidRPr="00381D35" w:rsidRDefault="003308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81D35">
              <w:rPr>
                <w:rFonts w:ascii="Times New Roman" w:hAnsi="Times New Roman"/>
                <w:sz w:val="24"/>
                <w:szCs w:val="24"/>
              </w:rPr>
              <w:t>приобретения</w:t>
            </w:r>
            <w:proofErr w:type="spellEnd"/>
            <w:r w:rsidRPr="00381D35">
              <w:rPr>
                <w:rFonts w:ascii="Times New Roman" w:hAnsi="Times New Roman"/>
                <w:sz w:val="24"/>
                <w:szCs w:val="24"/>
              </w:rPr>
              <w:t xml:space="preserve"> и</w:t>
            </w:r>
          </w:p>
        </w:tc>
      </w:tr>
      <w:tr w:rsidR="00CE17F0" w:rsidRPr="00381D35">
        <w:trPr>
          <w:trHeight w:val="283"/>
        </w:trPr>
        <w:tc>
          <w:tcPr>
            <w:tcW w:w="4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E17F0" w:rsidRPr="00381D35" w:rsidRDefault="00CE17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E17F0" w:rsidRPr="00381D35" w:rsidRDefault="00CE17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E17F0" w:rsidRPr="00381D35" w:rsidRDefault="00CE17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E17F0" w:rsidRPr="00381D35" w:rsidRDefault="00CE17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E17F0" w:rsidRPr="00381D35" w:rsidRDefault="00CE17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E17F0" w:rsidRPr="00381D35" w:rsidRDefault="00330873">
            <w:pPr>
              <w:widowControl w:val="0"/>
              <w:autoSpaceDE w:val="0"/>
              <w:autoSpaceDN w:val="0"/>
              <w:adjustRightInd w:val="0"/>
              <w:spacing w:after="0" w:line="282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81D35">
              <w:rPr>
                <w:rFonts w:ascii="Times New Roman" w:hAnsi="Times New Roman"/>
                <w:w w:val="97"/>
                <w:sz w:val="24"/>
                <w:szCs w:val="24"/>
              </w:rPr>
              <w:t>источник</w:t>
            </w:r>
            <w:proofErr w:type="spellEnd"/>
            <w:r w:rsidRPr="00381D35">
              <w:rPr>
                <w:rFonts w:ascii="Times New Roman" w:hAnsi="Times New Roman"/>
                <w:w w:val="97"/>
                <w:sz w:val="24"/>
                <w:szCs w:val="24"/>
              </w:rPr>
              <w:t xml:space="preserve"> средств</w:t>
            </w:r>
            <w:r w:rsidRPr="00381D35">
              <w:rPr>
                <w:rFonts w:ascii="Times New Roman" w:hAnsi="Times New Roman"/>
                <w:w w:val="97"/>
                <w:sz w:val="32"/>
                <w:szCs w:val="32"/>
                <w:vertAlign w:val="superscript"/>
              </w:rPr>
              <w:t>2</w:t>
            </w:r>
          </w:p>
        </w:tc>
      </w:tr>
      <w:tr w:rsidR="00CE17F0" w:rsidRPr="00381D35">
        <w:trPr>
          <w:trHeight w:val="216"/>
        </w:trPr>
        <w:tc>
          <w:tcPr>
            <w:tcW w:w="4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E17F0" w:rsidRPr="00381D35" w:rsidRDefault="00330873">
            <w:pPr>
              <w:widowControl w:val="0"/>
              <w:autoSpaceDE w:val="0"/>
              <w:autoSpaceDN w:val="0"/>
              <w:adjustRightInd w:val="0"/>
              <w:spacing w:after="0" w:line="211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1D35">
              <w:rPr>
                <w:rFonts w:ascii="Times New Roman" w:hAnsi="Times New Roman"/>
                <w:w w:val="99"/>
                <w:sz w:val="20"/>
                <w:szCs w:val="20"/>
              </w:rPr>
              <w:t>1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E17F0" w:rsidRPr="00381D35" w:rsidRDefault="00330873">
            <w:pPr>
              <w:widowControl w:val="0"/>
              <w:autoSpaceDE w:val="0"/>
              <w:autoSpaceDN w:val="0"/>
              <w:adjustRightInd w:val="0"/>
              <w:spacing w:after="0" w:line="211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1D35">
              <w:rPr>
                <w:rFonts w:ascii="Times New Roman" w:hAnsi="Times New Roman"/>
                <w:w w:val="99"/>
                <w:sz w:val="20"/>
                <w:szCs w:val="20"/>
              </w:rPr>
              <w:t>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E17F0" w:rsidRPr="00381D35" w:rsidRDefault="00330873">
            <w:pPr>
              <w:widowControl w:val="0"/>
              <w:autoSpaceDE w:val="0"/>
              <w:autoSpaceDN w:val="0"/>
              <w:adjustRightInd w:val="0"/>
              <w:spacing w:after="0" w:line="211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1D35">
              <w:rPr>
                <w:rFonts w:ascii="Times New Roman" w:hAnsi="Times New Roman"/>
                <w:w w:val="99"/>
                <w:sz w:val="20"/>
                <w:szCs w:val="20"/>
              </w:rPr>
              <w:t>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E17F0" w:rsidRPr="00381D35" w:rsidRDefault="00330873">
            <w:pPr>
              <w:widowControl w:val="0"/>
              <w:autoSpaceDE w:val="0"/>
              <w:autoSpaceDN w:val="0"/>
              <w:adjustRightInd w:val="0"/>
              <w:spacing w:after="0" w:line="211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1D35">
              <w:rPr>
                <w:rFonts w:ascii="Times New Roman" w:hAnsi="Times New Roman"/>
                <w:w w:val="99"/>
                <w:sz w:val="20"/>
                <w:szCs w:val="20"/>
              </w:rPr>
              <w:t>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E17F0" w:rsidRPr="00381D35" w:rsidRDefault="00330873">
            <w:pPr>
              <w:widowControl w:val="0"/>
              <w:autoSpaceDE w:val="0"/>
              <w:autoSpaceDN w:val="0"/>
              <w:adjustRightInd w:val="0"/>
              <w:spacing w:after="0" w:line="211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1D35">
              <w:rPr>
                <w:rFonts w:ascii="Times New Roman" w:hAnsi="Times New Roman"/>
                <w:w w:val="99"/>
                <w:sz w:val="20"/>
                <w:szCs w:val="20"/>
              </w:rPr>
              <w:t>5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E17F0" w:rsidRPr="00381D35" w:rsidRDefault="00330873">
            <w:pPr>
              <w:widowControl w:val="0"/>
              <w:autoSpaceDE w:val="0"/>
              <w:autoSpaceDN w:val="0"/>
              <w:adjustRightInd w:val="0"/>
              <w:spacing w:after="0" w:line="211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1D35">
              <w:rPr>
                <w:rFonts w:ascii="Times New Roman" w:hAnsi="Times New Roman"/>
                <w:w w:val="99"/>
                <w:sz w:val="20"/>
                <w:szCs w:val="20"/>
              </w:rPr>
              <w:t>6</w:t>
            </w:r>
          </w:p>
        </w:tc>
      </w:tr>
      <w:tr w:rsidR="00CE17F0" w:rsidRPr="00381D35">
        <w:trPr>
          <w:trHeight w:val="296"/>
        </w:trPr>
        <w:tc>
          <w:tcPr>
            <w:tcW w:w="4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CE17F0" w:rsidRPr="00381D35" w:rsidRDefault="00330873">
            <w:pPr>
              <w:widowControl w:val="0"/>
              <w:autoSpaceDE w:val="0"/>
              <w:autoSpaceDN w:val="0"/>
              <w:adjustRightInd w:val="0"/>
              <w:spacing w:after="0" w:line="259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1D35">
              <w:rPr>
                <w:rFonts w:ascii="Times New Roman" w:hAnsi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E17F0" w:rsidRPr="00381D35" w:rsidRDefault="00330873">
            <w:pPr>
              <w:widowControl w:val="0"/>
              <w:autoSpaceDE w:val="0"/>
              <w:autoSpaceDN w:val="0"/>
              <w:adjustRightInd w:val="0"/>
              <w:spacing w:after="0" w:line="294" w:lineRule="exact"/>
              <w:ind w:left="8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81D35">
              <w:rPr>
                <w:rFonts w:ascii="Times New Roman" w:hAnsi="Times New Roman"/>
                <w:sz w:val="24"/>
                <w:szCs w:val="24"/>
              </w:rPr>
              <w:t>Земельные</w:t>
            </w:r>
            <w:proofErr w:type="spellEnd"/>
            <w:r w:rsidRPr="00381D35">
              <w:rPr>
                <w:rFonts w:ascii="Times New Roman" w:hAnsi="Times New Roman"/>
                <w:sz w:val="24"/>
                <w:szCs w:val="24"/>
              </w:rPr>
              <w:t xml:space="preserve"> участки</w:t>
            </w:r>
            <w:r w:rsidRPr="00381D35">
              <w:rPr>
                <w:rFonts w:ascii="Times New Roman" w:hAnsi="Times New Roman"/>
                <w:sz w:val="32"/>
                <w:szCs w:val="32"/>
                <w:vertAlign w:val="superscript"/>
              </w:rPr>
              <w:t>3</w:t>
            </w:r>
            <w:r w:rsidRPr="00381D35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E17F0" w:rsidRPr="00381D35" w:rsidRDefault="00CE17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E17F0" w:rsidRPr="00381D35" w:rsidRDefault="00CE17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E17F0" w:rsidRPr="00381D35" w:rsidRDefault="00CE17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E17F0" w:rsidRPr="00381D35" w:rsidRDefault="00CE17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E17F0" w:rsidRPr="00381D35">
        <w:trPr>
          <w:trHeight w:val="240"/>
        </w:trPr>
        <w:tc>
          <w:tcPr>
            <w:tcW w:w="4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CE17F0" w:rsidRPr="00381D35" w:rsidRDefault="00CE17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E17F0" w:rsidRPr="00381D35" w:rsidRDefault="00330873">
            <w:pPr>
              <w:widowControl w:val="0"/>
              <w:autoSpaceDE w:val="0"/>
              <w:autoSpaceDN w:val="0"/>
              <w:adjustRightInd w:val="0"/>
              <w:spacing w:after="0" w:line="239" w:lineRule="exact"/>
              <w:ind w:left="80"/>
              <w:rPr>
                <w:rFonts w:ascii="Times New Roman" w:hAnsi="Times New Roman"/>
                <w:sz w:val="24"/>
                <w:szCs w:val="24"/>
              </w:rPr>
            </w:pPr>
            <w:r w:rsidRPr="00381D35">
              <w:rPr>
                <w:rFonts w:ascii="Times New Roman" w:hAnsi="Times New Roman"/>
                <w:sz w:val="24"/>
                <w:szCs w:val="24"/>
              </w:rPr>
              <w:t>1)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E17F0" w:rsidRPr="00381D35" w:rsidRDefault="00CE17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E17F0" w:rsidRPr="00381D35" w:rsidRDefault="00CE17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E17F0" w:rsidRPr="00381D35" w:rsidRDefault="00CE17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E17F0" w:rsidRPr="00381D35" w:rsidRDefault="00CE17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E17F0" w:rsidRPr="00381D35">
        <w:trPr>
          <w:trHeight w:val="281"/>
        </w:trPr>
        <w:tc>
          <w:tcPr>
            <w:tcW w:w="4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E17F0" w:rsidRPr="00381D35" w:rsidRDefault="00CE17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E17F0" w:rsidRPr="00381D35" w:rsidRDefault="003308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</w:rPr>
            </w:pPr>
            <w:r w:rsidRPr="00381D35">
              <w:rPr>
                <w:rFonts w:ascii="Times New Roman" w:hAnsi="Times New Roman"/>
                <w:sz w:val="24"/>
                <w:szCs w:val="24"/>
              </w:rPr>
              <w:t>2)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E17F0" w:rsidRPr="00381D35" w:rsidRDefault="00CE17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E17F0" w:rsidRPr="00381D35" w:rsidRDefault="00CE17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E17F0" w:rsidRPr="00381D35" w:rsidRDefault="00CE17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E17F0" w:rsidRPr="00381D35" w:rsidRDefault="00CE17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E17F0" w:rsidRPr="00381D35">
        <w:trPr>
          <w:trHeight w:val="261"/>
        </w:trPr>
        <w:tc>
          <w:tcPr>
            <w:tcW w:w="4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CE17F0" w:rsidRPr="00381D35" w:rsidRDefault="00330873">
            <w:pPr>
              <w:widowControl w:val="0"/>
              <w:autoSpaceDE w:val="0"/>
              <w:autoSpaceDN w:val="0"/>
              <w:adjustRightInd w:val="0"/>
              <w:spacing w:after="0" w:line="2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1D35">
              <w:rPr>
                <w:rFonts w:ascii="Times New Roman" w:hAnsi="Times New Roman"/>
                <w:w w:val="99"/>
                <w:sz w:val="24"/>
                <w:szCs w:val="24"/>
              </w:rPr>
              <w:t>2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E17F0" w:rsidRPr="00381D35" w:rsidRDefault="00330873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left="8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81D35">
              <w:rPr>
                <w:rFonts w:ascii="Times New Roman" w:hAnsi="Times New Roman"/>
                <w:sz w:val="24"/>
                <w:szCs w:val="24"/>
              </w:rPr>
              <w:t>Жилые</w:t>
            </w:r>
            <w:proofErr w:type="spellEnd"/>
            <w:r w:rsidRPr="00381D3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81D35">
              <w:rPr>
                <w:rFonts w:ascii="Times New Roman" w:hAnsi="Times New Roman"/>
                <w:sz w:val="24"/>
                <w:szCs w:val="24"/>
              </w:rPr>
              <w:t>дома</w:t>
            </w:r>
            <w:proofErr w:type="spellEnd"/>
            <w:r w:rsidRPr="00381D35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381D35">
              <w:rPr>
                <w:rFonts w:ascii="Times New Roman" w:hAnsi="Times New Roman"/>
                <w:sz w:val="24"/>
                <w:szCs w:val="24"/>
              </w:rPr>
              <w:t>дачи</w:t>
            </w:r>
            <w:proofErr w:type="spellEnd"/>
            <w:r w:rsidRPr="00381D35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E17F0" w:rsidRPr="00381D35" w:rsidRDefault="00CE17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E17F0" w:rsidRPr="00381D35" w:rsidRDefault="00CE17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E17F0" w:rsidRPr="00381D35" w:rsidRDefault="00CE17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E17F0" w:rsidRPr="00381D35" w:rsidRDefault="00CE17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E17F0" w:rsidRPr="00381D35">
        <w:trPr>
          <w:trHeight w:val="276"/>
        </w:trPr>
        <w:tc>
          <w:tcPr>
            <w:tcW w:w="4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CE17F0" w:rsidRPr="00381D35" w:rsidRDefault="00CE17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E17F0" w:rsidRPr="00381D35" w:rsidRDefault="003308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</w:rPr>
            </w:pPr>
            <w:r w:rsidRPr="00381D35">
              <w:rPr>
                <w:rFonts w:ascii="Times New Roman" w:hAnsi="Times New Roman"/>
                <w:sz w:val="24"/>
                <w:szCs w:val="24"/>
              </w:rPr>
              <w:t>1)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E17F0" w:rsidRPr="00381D35" w:rsidRDefault="00CE17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E17F0" w:rsidRPr="00381D35" w:rsidRDefault="00CE17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E17F0" w:rsidRPr="00381D35" w:rsidRDefault="00CE17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E17F0" w:rsidRPr="00381D35" w:rsidRDefault="00CE17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E17F0" w:rsidRPr="00381D35">
        <w:trPr>
          <w:trHeight w:val="281"/>
        </w:trPr>
        <w:tc>
          <w:tcPr>
            <w:tcW w:w="4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E17F0" w:rsidRPr="00381D35" w:rsidRDefault="00CE17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E17F0" w:rsidRPr="00381D35" w:rsidRDefault="003308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</w:rPr>
            </w:pPr>
            <w:r w:rsidRPr="00381D35">
              <w:rPr>
                <w:rFonts w:ascii="Times New Roman" w:hAnsi="Times New Roman"/>
                <w:sz w:val="24"/>
                <w:szCs w:val="24"/>
              </w:rPr>
              <w:t>2)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E17F0" w:rsidRPr="00381D35" w:rsidRDefault="00CE17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E17F0" w:rsidRPr="00381D35" w:rsidRDefault="00CE17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E17F0" w:rsidRPr="00381D35" w:rsidRDefault="00CE17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E17F0" w:rsidRPr="00381D35" w:rsidRDefault="00CE17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E17F0" w:rsidRPr="00381D35">
        <w:trPr>
          <w:trHeight w:val="263"/>
        </w:trPr>
        <w:tc>
          <w:tcPr>
            <w:tcW w:w="4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CE17F0" w:rsidRPr="00381D35" w:rsidRDefault="00330873">
            <w:pPr>
              <w:widowControl w:val="0"/>
              <w:autoSpaceDE w:val="0"/>
              <w:autoSpaceDN w:val="0"/>
              <w:adjustRightInd w:val="0"/>
              <w:spacing w:after="0" w:line="262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1D35">
              <w:rPr>
                <w:rFonts w:ascii="Times New Roman" w:hAnsi="Times New Roman"/>
                <w:w w:val="99"/>
                <w:sz w:val="24"/>
                <w:szCs w:val="24"/>
              </w:rPr>
              <w:t>3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E17F0" w:rsidRPr="00381D35" w:rsidRDefault="00330873">
            <w:pPr>
              <w:widowControl w:val="0"/>
              <w:autoSpaceDE w:val="0"/>
              <w:autoSpaceDN w:val="0"/>
              <w:adjustRightInd w:val="0"/>
              <w:spacing w:after="0" w:line="262" w:lineRule="exact"/>
              <w:ind w:left="8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81D35">
              <w:rPr>
                <w:rFonts w:ascii="Times New Roman" w:hAnsi="Times New Roman"/>
                <w:sz w:val="24"/>
                <w:szCs w:val="24"/>
              </w:rPr>
              <w:t>Квартиры</w:t>
            </w:r>
            <w:proofErr w:type="spellEnd"/>
            <w:r w:rsidRPr="00381D35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E17F0" w:rsidRPr="00381D35" w:rsidRDefault="00CE17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E17F0" w:rsidRPr="00381D35" w:rsidRDefault="00CE17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E17F0" w:rsidRPr="00381D35" w:rsidRDefault="00CE17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E17F0" w:rsidRPr="00381D35" w:rsidRDefault="00CE17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E17F0" w:rsidRPr="00381D35">
        <w:trPr>
          <w:trHeight w:val="276"/>
        </w:trPr>
        <w:tc>
          <w:tcPr>
            <w:tcW w:w="4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CE17F0" w:rsidRPr="00381D35" w:rsidRDefault="00CE17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E17F0" w:rsidRPr="00381D35" w:rsidRDefault="003308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</w:rPr>
            </w:pPr>
            <w:r w:rsidRPr="00381D35">
              <w:rPr>
                <w:rFonts w:ascii="Times New Roman" w:hAnsi="Times New Roman"/>
                <w:sz w:val="24"/>
                <w:szCs w:val="24"/>
              </w:rPr>
              <w:t>1)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E17F0" w:rsidRPr="00381D35" w:rsidRDefault="00CE17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E17F0" w:rsidRPr="00381D35" w:rsidRDefault="00CE17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E17F0" w:rsidRPr="00381D35" w:rsidRDefault="00CE17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E17F0" w:rsidRPr="00381D35" w:rsidRDefault="00CE17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E17F0" w:rsidRPr="00381D35">
        <w:trPr>
          <w:trHeight w:val="281"/>
        </w:trPr>
        <w:tc>
          <w:tcPr>
            <w:tcW w:w="4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E17F0" w:rsidRPr="00381D35" w:rsidRDefault="00CE17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E17F0" w:rsidRPr="00381D35" w:rsidRDefault="003308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</w:rPr>
            </w:pPr>
            <w:r w:rsidRPr="00381D35">
              <w:rPr>
                <w:rFonts w:ascii="Times New Roman" w:hAnsi="Times New Roman"/>
                <w:sz w:val="24"/>
                <w:szCs w:val="24"/>
              </w:rPr>
              <w:t>2)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E17F0" w:rsidRPr="00381D35" w:rsidRDefault="00CE17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E17F0" w:rsidRPr="00381D35" w:rsidRDefault="00CE17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E17F0" w:rsidRPr="00381D35" w:rsidRDefault="00CE17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E17F0" w:rsidRPr="00381D35" w:rsidRDefault="00CE17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E17F0" w:rsidRPr="00381D35">
        <w:trPr>
          <w:trHeight w:val="261"/>
        </w:trPr>
        <w:tc>
          <w:tcPr>
            <w:tcW w:w="4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CE17F0" w:rsidRPr="00381D35" w:rsidRDefault="00330873">
            <w:pPr>
              <w:widowControl w:val="0"/>
              <w:autoSpaceDE w:val="0"/>
              <w:autoSpaceDN w:val="0"/>
              <w:adjustRightInd w:val="0"/>
              <w:spacing w:after="0" w:line="2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1D35">
              <w:rPr>
                <w:rFonts w:ascii="Times New Roman" w:hAnsi="Times New Roman"/>
                <w:w w:val="99"/>
                <w:sz w:val="24"/>
                <w:szCs w:val="24"/>
              </w:rPr>
              <w:t>4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E17F0" w:rsidRPr="00381D35" w:rsidRDefault="00330873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left="8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81D35">
              <w:rPr>
                <w:rFonts w:ascii="Times New Roman" w:hAnsi="Times New Roman"/>
                <w:sz w:val="24"/>
                <w:szCs w:val="24"/>
              </w:rPr>
              <w:t>Гаражи</w:t>
            </w:r>
            <w:proofErr w:type="spellEnd"/>
            <w:r w:rsidRPr="00381D35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E17F0" w:rsidRPr="00381D35" w:rsidRDefault="00CE17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E17F0" w:rsidRPr="00381D35" w:rsidRDefault="00CE17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E17F0" w:rsidRPr="00381D35" w:rsidRDefault="00CE17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E17F0" w:rsidRPr="00381D35" w:rsidRDefault="00CE17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E17F0" w:rsidRPr="00381D35">
        <w:trPr>
          <w:trHeight w:val="277"/>
        </w:trPr>
        <w:tc>
          <w:tcPr>
            <w:tcW w:w="4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CE17F0" w:rsidRPr="00381D35" w:rsidRDefault="00CE17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E17F0" w:rsidRPr="00381D35" w:rsidRDefault="003308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</w:rPr>
            </w:pPr>
            <w:r w:rsidRPr="00381D35">
              <w:rPr>
                <w:rFonts w:ascii="Times New Roman" w:hAnsi="Times New Roman"/>
                <w:sz w:val="24"/>
                <w:szCs w:val="24"/>
              </w:rPr>
              <w:t>1)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E17F0" w:rsidRPr="00381D35" w:rsidRDefault="00CE17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E17F0" w:rsidRPr="00381D35" w:rsidRDefault="00CE17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E17F0" w:rsidRPr="00381D35" w:rsidRDefault="00CE17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E17F0" w:rsidRPr="00381D35" w:rsidRDefault="00CE17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E17F0" w:rsidRPr="00381D35">
        <w:trPr>
          <w:trHeight w:val="281"/>
        </w:trPr>
        <w:tc>
          <w:tcPr>
            <w:tcW w:w="4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E17F0" w:rsidRPr="00381D35" w:rsidRDefault="00CE17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E17F0" w:rsidRPr="00381D35" w:rsidRDefault="003308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</w:rPr>
            </w:pPr>
            <w:r w:rsidRPr="00381D35">
              <w:rPr>
                <w:rFonts w:ascii="Times New Roman" w:hAnsi="Times New Roman"/>
                <w:sz w:val="24"/>
                <w:szCs w:val="24"/>
              </w:rPr>
              <w:t>2)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E17F0" w:rsidRPr="00381D35" w:rsidRDefault="00CE17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E17F0" w:rsidRPr="00381D35" w:rsidRDefault="00CE17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E17F0" w:rsidRPr="00381D35" w:rsidRDefault="00CE17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E17F0" w:rsidRPr="00381D35" w:rsidRDefault="00CE17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E17F0" w:rsidRPr="00381D35">
        <w:trPr>
          <w:trHeight w:val="261"/>
        </w:trPr>
        <w:tc>
          <w:tcPr>
            <w:tcW w:w="4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CE17F0" w:rsidRPr="00381D35" w:rsidRDefault="00330873">
            <w:pPr>
              <w:widowControl w:val="0"/>
              <w:autoSpaceDE w:val="0"/>
              <w:autoSpaceDN w:val="0"/>
              <w:adjustRightInd w:val="0"/>
              <w:spacing w:after="0" w:line="2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1D35">
              <w:rPr>
                <w:rFonts w:ascii="Times New Roman" w:hAnsi="Times New Roman"/>
                <w:w w:val="99"/>
                <w:sz w:val="24"/>
                <w:szCs w:val="24"/>
              </w:rPr>
              <w:t>5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E17F0" w:rsidRPr="00381D35" w:rsidRDefault="00330873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left="8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81D35">
              <w:rPr>
                <w:rFonts w:ascii="Times New Roman" w:hAnsi="Times New Roman"/>
                <w:sz w:val="24"/>
                <w:szCs w:val="24"/>
              </w:rPr>
              <w:t>Иное</w:t>
            </w:r>
            <w:proofErr w:type="spellEnd"/>
            <w:r w:rsidRPr="00381D3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81D35">
              <w:rPr>
                <w:rFonts w:ascii="Times New Roman" w:hAnsi="Times New Roman"/>
                <w:sz w:val="24"/>
                <w:szCs w:val="24"/>
              </w:rPr>
              <w:t>недвижимое</w:t>
            </w:r>
            <w:proofErr w:type="spellEnd"/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E17F0" w:rsidRPr="00381D35" w:rsidRDefault="00CE17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E17F0" w:rsidRPr="00381D35" w:rsidRDefault="00CE17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E17F0" w:rsidRPr="00381D35" w:rsidRDefault="00CE17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E17F0" w:rsidRPr="00381D35" w:rsidRDefault="00CE17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E17F0" w:rsidRPr="00381D35">
        <w:trPr>
          <w:trHeight w:val="276"/>
        </w:trPr>
        <w:tc>
          <w:tcPr>
            <w:tcW w:w="4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CE17F0" w:rsidRPr="00381D35" w:rsidRDefault="00CE17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E17F0" w:rsidRPr="00381D35" w:rsidRDefault="003308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81D35">
              <w:rPr>
                <w:rFonts w:ascii="Times New Roman" w:hAnsi="Times New Roman"/>
                <w:sz w:val="24"/>
                <w:szCs w:val="24"/>
              </w:rPr>
              <w:t>имущество</w:t>
            </w:r>
            <w:proofErr w:type="spellEnd"/>
            <w:r w:rsidRPr="00381D35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E17F0" w:rsidRPr="00381D35" w:rsidRDefault="00CE17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E17F0" w:rsidRPr="00381D35" w:rsidRDefault="00CE17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E17F0" w:rsidRPr="00381D35" w:rsidRDefault="00CE17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E17F0" w:rsidRPr="00381D35" w:rsidRDefault="00CE17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E17F0" w:rsidRPr="00381D35">
        <w:trPr>
          <w:trHeight w:val="276"/>
        </w:trPr>
        <w:tc>
          <w:tcPr>
            <w:tcW w:w="4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CE17F0" w:rsidRPr="00381D35" w:rsidRDefault="00CE17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E17F0" w:rsidRPr="00381D35" w:rsidRDefault="003308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</w:rPr>
            </w:pPr>
            <w:r w:rsidRPr="00381D35">
              <w:rPr>
                <w:rFonts w:ascii="Times New Roman" w:hAnsi="Times New Roman"/>
                <w:sz w:val="24"/>
                <w:szCs w:val="24"/>
              </w:rPr>
              <w:t>1)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E17F0" w:rsidRPr="00381D35" w:rsidRDefault="00CE17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E17F0" w:rsidRPr="00381D35" w:rsidRDefault="00CE17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E17F0" w:rsidRPr="00381D35" w:rsidRDefault="00CE17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E17F0" w:rsidRPr="00381D35" w:rsidRDefault="00CE17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E17F0" w:rsidRPr="00381D35">
        <w:trPr>
          <w:trHeight w:val="281"/>
        </w:trPr>
        <w:tc>
          <w:tcPr>
            <w:tcW w:w="4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E17F0" w:rsidRPr="00381D35" w:rsidRDefault="00CE17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E17F0" w:rsidRPr="00381D35" w:rsidRDefault="003308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</w:rPr>
            </w:pPr>
            <w:r w:rsidRPr="00381D35">
              <w:rPr>
                <w:rFonts w:ascii="Times New Roman" w:hAnsi="Times New Roman"/>
                <w:sz w:val="24"/>
                <w:szCs w:val="24"/>
              </w:rPr>
              <w:t>2)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E17F0" w:rsidRPr="00381D35" w:rsidRDefault="00CE17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E17F0" w:rsidRPr="00381D35" w:rsidRDefault="00CE17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E17F0" w:rsidRPr="00381D35" w:rsidRDefault="00CE17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E17F0" w:rsidRPr="00381D35" w:rsidRDefault="00CE17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E17F0" w:rsidRDefault="00330873">
      <w:pPr>
        <w:widowControl w:val="0"/>
        <w:autoSpaceDE w:val="0"/>
        <w:autoSpaceDN w:val="0"/>
        <w:adjustRightInd w:val="0"/>
        <w:spacing w:after="0" w:line="221" w:lineRule="auto"/>
        <w:ind w:left="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</w:t>
      </w:r>
    </w:p>
    <w:p w:rsidR="00CE17F0" w:rsidRDefault="00CE17F0">
      <w:pPr>
        <w:widowControl w:val="0"/>
        <w:autoSpaceDE w:val="0"/>
        <w:autoSpaceDN w:val="0"/>
        <w:adjustRightInd w:val="0"/>
        <w:spacing w:after="0" w:line="21" w:lineRule="exact"/>
        <w:rPr>
          <w:rFonts w:ascii="Times New Roman" w:hAnsi="Times New Roman"/>
          <w:sz w:val="24"/>
          <w:szCs w:val="24"/>
        </w:rPr>
      </w:pPr>
    </w:p>
    <w:p w:rsidR="00CE17F0" w:rsidRPr="00381D35" w:rsidRDefault="00330873">
      <w:pPr>
        <w:widowControl w:val="0"/>
        <w:overflowPunct w:val="0"/>
        <w:autoSpaceDE w:val="0"/>
        <w:autoSpaceDN w:val="0"/>
        <w:adjustRightInd w:val="0"/>
        <w:spacing w:after="0" w:line="211" w:lineRule="auto"/>
        <w:ind w:left="40" w:right="20" w:firstLine="567"/>
        <w:jc w:val="both"/>
        <w:rPr>
          <w:rFonts w:ascii="Times New Roman" w:hAnsi="Times New Roman"/>
          <w:sz w:val="24"/>
          <w:szCs w:val="24"/>
          <w:lang w:val="ru-RU"/>
        </w:rPr>
      </w:pPr>
      <w:r w:rsidRPr="00381D35">
        <w:rPr>
          <w:rFonts w:ascii="Times New Roman" w:hAnsi="Times New Roman"/>
          <w:sz w:val="25"/>
          <w:szCs w:val="25"/>
          <w:vertAlign w:val="superscript"/>
          <w:lang w:val="ru-RU"/>
        </w:rPr>
        <w:t>1</w:t>
      </w:r>
      <w:r w:rsidRPr="00381D35">
        <w:rPr>
          <w:rFonts w:ascii="Times New Roman" w:hAnsi="Times New Roman"/>
          <w:sz w:val="20"/>
          <w:szCs w:val="20"/>
          <w:lang w:val="ru-RU"/>
        </w:rPr>
        <w:t xml:space="preserve"> Указывается вид собственности (индивидуальная, долевая, общая); для совместной собственности указываются иные лица (Ф.И.О. или наименование), в собственности которых находится имущество; для долевой собственности указывается доля лица </w:t>
      </w:r>
      <w:proofErr w:type="gramStart"/>
      <w:r w:rsidRPr="00381D35">
        <w:rPr>
          <w:rFonts w:ascii="Times New Roman" w:hAnsi="Times New Roman"/>
          <w:sz w:val="20"/>
          <w:szCs w:val="20"/>
          <w:lang w:val="ru-RU"/>
        </w:rPr>
        <w:t>сведения об имуществе</w:t>
      </w:r>
      <w:proofErr w:type="gramEnd"/>
      <w:r w:rsidRPr="00381D35">
        <w:rPr>
          <w:rFonts w:ascii="Times New Roman" w:hAnsi="Times New Roman"/>
          <w:sz w:val="20"/>
          <w:szCs w:val="20"/>
          <w:lang w:val="ru-RU"/>
        </w:rPr>
        <w:t xml:space="preserve"> которого представляются.</w:t>
      </w:r>
    </w:p>
    <w:p w:rsidR="00CE17F0" w:rsidRPr="00381D35" w:rsidRDefault="00CE17F0">
      <w:pPr>
        <w:widowControl w:val="0"/>
        <w:autoSpaceDE w:val="0"/>
        <w:autoSpaceDN w:val="0"/>
        <w:adjustRightInd w:val="0"/>
        <w:spacing w:after="0" w:line="26" w:lineRule="exact"/>
        <w:rPr>
          <w:rFonts w:ascii="Times New Roman" w:hAnsi="Times New Roman"/>
          <w:sz w:val="24"/>
          <w:szCs w:val="24"/>
          <w:lang w:val="ru-RU"/>
        </w:rPr>
      </w:pPr>
    </w:p>
    <w:p w:rsidR="00CE17F0" w:rsidRPr="00381D35" w:rsidRDefault="00330873">
      <w:pPr>
        <w:widowControl w:val="0"/>
        <w:overflowPunct w:val="0"/>
        <w:autoSpaceDE w:val="0"/>
        <w:autoSpaceDN w:val="0"/>
        <w:adjustRightInd w:val="0"/>
        <w:spacing w:after="0" w:line="223" w:lineRule="auto"/>
        <w:ind w:left="40" w:firstLine="567"/>
        <w:jc w:val="both"/>
        <w:rPr>
          <w:rFonts w:ascii="Times New Roman" w:hAnsi="Times New Roman"/>
          <w:sz w:val="24"/>
          <w:szCs w:val="24"/>
          <w:lang w:val="ru-RU"/>
        </w:rPr>
      </w:pPr>
      <w:r w:rsidRPr="00381D35">
        <w:rPr>
          <w:rFonts w:ascii="Times New Roman" w:hAnsi="Times New Roman"/>
          <w:sz w:val="32"/>
          <w:szCs w:val="32"/>
          <w:vertAlign w:val="superscript"/>
          <w:lang w:val="ru-RU"/>
        </w:rPr>
        <w:t>2</w:t>
      </w:r>
      <w:r w:rsidRPr="00381D35">
        <w:rPr>
          <w:rFonts w:ascii="Times New Roman" w:hAnsi="Times New Roman"/>
          <w:sz w:val="20"/>
          <w:szCs w:val="20"/>
          <w:lang w:val="ru-RU"/>
        </w:rPr>
        <w:t>Указываются наименование и реквизиты документа, являющегося законным основанием для возникновения права собственности, а также в случаях, предусмотренных частью 1 статьи 4 Федерального закона от 07.05.2013 №79-ФЗ «О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инструментами», источник получения средств, за счет которых приобретено имущество.</w:t>
      </w:r>
    </w:p>
    <w:p w:rsidR="00CE17F0" w:rsidRPr="00381D35" w:rsidRDefault="00CE17F0">
      <w:pPr>
        <w:widowControl w:val="0"/>
        <w:autoSpaceDE w:val="0"/>
        <w:autoSpaceDN w:val="0"/>
        <w:adjustRightInd w:val="0"/>
        <w:spacing w:after="0" w:line="24" w:lineRule="exact"/>
        <w:rPr>
          <w:rFonts w:ascii="Times New Roman" w:hAnsi="Times New Roman"/>
          <w:sz w:val="24"/>
          <w:szCs w:val="24"/>
          <w:lang w:val="ru-RU"/>
        </w:rPr>
      </w:pPr>
    </w:p>
    <w:p w:rsidR="00CE17F0" w:rsidRPr="00381D35" w:rsidRDefault="00330873">
      <w:pPr>
        <w:widowControl w:val="0"/>
        <w:overflowPunct w:val="0"/>
        <w:autoSpaceDE w:val="0"/>
        <w:autoSpaceDN w:val="0"/>
        <w:adjustRightInd w:val="0"/>
        <w:spacing w:after="0" w:line="209" w:lineRule="auto"/>
        <w:ind w:left="40" w:right="20" w:firstLine="567"/>
        <w:jc w:val="both"/>
        <w:rPr>
          <w:rFonts w:ascii="Times New Roman" w:hAnsi="Times New Roman"/>
          <w:sz w:val="24"/>
          <w:szCs w:val="24"/>
          <w:lang w:val="ru-RU"/>
        </w:rPr>
      </w:pPr>
      <w:r w:rsidRPr="00381D35">
        <w:rPr>
          <w:rFonts w:ascii="Times New Roman" w:hAnsi="Times New Roman"/>
          <w:sz w:val="25"/>
          <w:szCs w:val="25"/>
          <w:vertAlign w:val="superscript"/>
          <w:lang w:val="ru-RU"/>
        </w:rPr>
        <w:t>3</w:t>
      </w:r>
      <w:r w:rsidRPr="00381D35">
        <w:rPr>
          <w:rFonts w:ascii="Times New Roman" w:hAnsi="Times New Roman"/>
          <w:sz w:val="20"/>
          <w:szCs w:val="20"/>
          <w:lang w:val="ru-RU"/>
        </w:rPr>
        <w:t xml:space="preserve"> Указывается вид земельного участка (пая, доли): под индивидуальное жилищное строительство, дачный, садовый, приусадебный, огородный и другие.</w:t>
      </w:r>
    </w:p>
    <w:p w:rsidR="00CE17F0" w:rsidRPr="00381D35" w:rsidRDefault="00CE17F0">
      <w:pPr>
        <w:widowControl w:val="0"/>
        <w:autoSpaceDE w:val="0"/>
        <w:autoSpaceDN w:val="0"/>
        <w:adjustRightInd w:val="0"/>
        <w:spacing w:after="0" w:line="143" w:lineRule="exact"/>
        <w:rPr>
          <w:rFonts w:ascii="Times New Roman" w:hAnsi="Times New Roman"/>
          <w:sz w:val="24"/>
          <w:szCs w:val="24"/>
          <w:lang w:val="ru-RU"/>
        </w:rPr>
      </w:pPr>
    </w:p>
    <w:p w:rsidR="00CE17F0" w:rsidRDefault="00330873">
      <w:pPr>
        <w:widowControl w:val="0"/>
        <w:autoSpaceDE w:val="0"/>
        <w:autoSpaceDN w:val="0"/>
        <w:adjustRightInd w:val="0"/>
        <w:spacing w:after="0" w:line="240" w:lineRule="auto"/>
        <w:ind w:left="6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3.2. 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Транспортные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средства</w:t>
      </w:r>
      <w:proofErr w:type="spellEnd"/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20"/>
        <w:gridCol w:w="3840"/>
        <w:gridCol w:w="1980"/>
        <w:gridCol w:w="3820"/>
      </w:tblGrid>
      <w:tr w:rsidR="00CE17F0" w:rsidRPr="00381D35">
        <w:trPr>
          <w:trHeight w:val="261"/>
        </w:trPr>
        <w:tc>
          <w:tcPr>
            <w:tcW w:w="62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CE17F0" w:rsidRPr="00381D35" w:rsidRDefault="00330873">
            <w:pPr>
              <w:widowControl w:val="0"/>
              <w:autoSpaceDE w:val="0"/>
              <w:autoSpaceDN w:val="0"/>
              <w:adjustRightInd w:val="0"/>
              <w:spacing w:after="0" w:line="2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1D35">
              <w:rPr>
                <w:rFonts w:ascii="Times New Roman" w:hAnsi="Times New Roman"/>
                <w:w w:val="95"/>
                <w:sz w:val="24"/>
                <w:szCs w:val="24"/>
              </w:rPr>
              <w:t>№</w:t>
            </w:r>
          </w:p>
        </w:tc>
        <w:tc>
          <w:tcPr>
            <w:tcW w:w="38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CE17F0" w:rsidRPr="00381D35" w:rsidRDefault="00330873">
            <w:pPr>
              <w:widowControl w:val="0"/>
              <w:autoSpaceDE w:val="0"/>
              <w:autoSpaceDN w:val="0"/>
              <w:adjustRightInd w:val="0"/>
              <w:spacing w:after="0" w:line="2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81D35">
              <w:rPr>
                <w:rFonts w:ascii="Times New Roman" w:hAnsi="Times New Roman"/>
                <w:sz w:val="24"/>
                <w:szCs w:val="24"/>
              </w:rPr>
              <w:t>Вид</w:t>
            </w:r>
            <w:proofErr w:type="spellEnd"/>
            <w:r w:rsidRPr="00381D35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381D35">
              <w:rPr>
                <w:rFonts w:ascii="Times New Roman" w:hAnsi="Times New Roman"/>
                <w:sz w:val="24"/>
                <w:szCs w:val="24"/>
              </w:rPr>
              <w:t>марка</w:t>
            </w:r>
            <w:proofErr w:type="spellEnd"/>
            <w:r w:rsidRPr="00381D35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381D35">
              <w:rPr>
                <w:rFonts w:ascii="Times New Roman" w:hAnsi="Times New Roman"/>
                <w:sz w:val="24"/>
                <w:szCs w:val="24"/>
              </w:rPr>
              <w:t>модель</w:t>
            </w:r>
            <w:proofErr w:type="spellEnd"/>
            <w:r w:rsidRPr="00381D3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81D35">
              <w:rPr>
                <w:rFonts w:ascii="Times New Roman" w:hAnsi="Times New Roman"/>
                <w:sz w:val="24"/>
                <w:szCs w:val="24"/>
              </w:rPr>
              <w:t>транспортного</w:t>
            </w:r>
            <w:proofErr w:type="spellEnd"/>
          </w:p>
        </w:tc>
        <w:tc>
          <w:tcPr>
            <w:tcW w:w="19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CE17F0" w:rsidRPr="00381D35" w:rsidRDefault="00330873">
            <w:pPr>
              <w:widowControl w:val="0"/>
              <w:autoSpaceDE w:val="0"/>
              <w:autoSpaceDN w:val="0"/>
              <w:adjustRightInd w:val="0"/>
              <w:spacing w:after="0" w:line="2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81D35">
              <w:rPr>
                <w:rFonts w:ascii="Times New Roman" w:hAnsi="Times New Roman"/>
                <w:sz w:val="24"/>
                <w:szCs w:val="24"/>
              </w:rPr>
              <w:t>Вид</w:t>
            </w:r>
            <w:proofErr w:type="spellEnd"/>
          </w:p>
        </w:tc>
        <w:tc>
          <w:tcPr>
            <w:tcW w:w="38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CE17F0" w:rsidRPr="00381D35" w:rsidRDefault="00330873">
            <w:pPr>
              <w:widowControl w:val="0"/>
              <w:autoSpaceDE w:val="0"/>
              <w:autoSpaceDN w:val="0"/>
              <w:adjustRightInd w:val="0"/>
              <w:spacing w:after="0" w:line="2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81D35">
              <w:rPr>
                <w:rFonts w:ascii="Times New Roman" w:hAnsi="Times New Roman"/>
                <w:w w:val="99"/>
                <w:sz w:val="24"/>
                <w:szCs w:val="24"/>
              </w:rPr>
              <w:t>Место</w:t>
            </w:r>
            <w:proofErr w:type="spellEnd"/>
            <w:r w:rsidRPr="00381D35">
              <w:rPr>
                <w:rFonts w:ascii="Times New Roman" w:hAnsi="Times New Roman"/>
                <w:w w:val="99"/>
                <w:sz w:val="24"/>
                <w:szCs w:val="24"/>
              </w:rPr>
              <w:t xml:space="preserve"> </w:t>
            </w:r>
            <w:proofErr w:type="spellStart"/>
            <w:r w:rsidRPr="00381D35">
              <w:rPr>
                <w:rFonts w:ascii="Times New Roman" w:hAnsi="Times New Roman"/>
                <w:w w:val="99"/>
                <w:sz w:val="24"/>
                <w:szCs w:val="24"/>
              </w:rPr>
              <w:t>регистрации</w:t>
            </w:r>
            <w:proofErr w:type="spellEnd"/>
          </w:p>
        </w:tc>
      </w:tr>
      <w:tr w:rsidR="00CE17F0" w:rsidRPr="00381D35">
        <w:trPr>
          <w:trHeight w:val="286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E17F0" w:rsidRPr="00381D35" w:rsidRDefault="003308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1D35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E17F0" w:rsidRPr="00381D35" w:rsidRDefault="003308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81D35">
              <w:rPr>
                <w:rFonts w:ascii="Times New Roman" w:hAnsi="Times New Roman"/>
                <w:w w:val="99"/>
                <w:sz w:val="24"/>
                <w:szCs w:val="24"/>
              </w:rPr>
              <w:t>средства</w:t>
            </w:r>
            <w:proofErr w:type="spellEnd"/>
            <w:r w:rsidRPr="00381D35">
              <w:rPr>
                <w:rFonts w:ascii="Times New Roman" w:hAnsi="Times New Roman"/>
                <w:w w:val="99"/>
                <w:sz w:val="24"/>
                <w:szCs w:val="24"/>
              </w:rPr>
              <w:t xml:space="preserve">, </w:t>
            </w:r>
            <w:proofErr w:type="spellStart"/>
            <w:r w:rsidRPr="00381D35">
              <w:rPr>
                <w:rFonts w:ascii="Times New Roman" w:hAnsi="Times New Roman"/>
                <w:w w:val="99"/>
                <w:sz w:val="24"/>
                <w:szCs w:val="24"/>
              </w:rPr>
              <w:t>год</w:t>
            </w:r>
            <w:proofErr w:type="spellEnd"/>
            <w:r w:rsidRPr="00381D35">
              <w:rPr>
                <w:rFonts w:ascii="Times New Roman" w:hAnsi="Times New Roman"/>
                <w:w w:val="99"/>
                <w:sz w:val="24"/>
                <w:szCs w:val="24"/>
              </w:rPr>
              <w:t xml:space="preserve"> </w:t>
            </w:r>
            <w:proofErr w:type="spellStart"/>
            <w:r w:rsidRPr="00381D35">
              <w:rPr>
                <w:rFonts w:ascii="Times New Roman" w:hAnsi="Times New Roman"/>
                <w:w w:val="99"/>
                <w:sz w:val="24"/>
                <w:szCs w:val="24"/>
              </w:rPr>
              <w:t>изготовления</w:t>
            </w:r>
            <w:proofErr w:type="spellEnd"/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E17F0" w:rsidRPr="00381D35" w:rsidRDefault="00330873">
            <w:pPr>
              <w:widowControl w:val="0"/>
              <w:autoSpaceDE w:val="0"/>
              <w:autoSpaceDN w:val="0"/>
              <w:adjustRightInd w:val="0"/>
              <w:spacing w:after="0" w:line="285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1D35">
              <w:rPr>
                <w:rFonts w:ascii="Times New Roman" w:hAnsi="Times New Roman"/>
                <w:w w:val="98"/>
                <w:sz w:val="24"/>
                <w:szCs w:val="24"/>
              </w:rPr>
              <w:t>собственности</w:t>
            </w:r>
            <w:r w:rsidRPr="00381D35">
              <w:rPr>
                <w:rFonts w:ascii="Times New Roman" w:hAnsi="Times New Roman"/>
                <w:w w:val="98"/>
                <w:sz w:val="32"/>
                <w:szCs w:val="32"/>
                <w:vertAlign w:val="superscript"/>
              </w:rPr>
              <w:t>1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E17F0" w:rsidRPr="00381D35" w:rsidRDefault="00CE17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E17F0" w:rsidRPr="00381D35">
        <w:trPr>
          <w:trHeight w:val="216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E17F0" w:rsidRPr="00381D35" w:rsidRDefault="00330873">
            <w:pPr>
              <w:widowControl w:val="0"/>
              <w:autoSpaceDE w:val="0"/>
              <w:autoSpaceDN w:val="0"/>
              <w:adjustRightInd w:val="0"/>
              <w:spacing w:after="0" w:line="211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1D35">
              <w:rPr>
                <w:rFonts w:ascii="Times New Roman" w:hAnsi="Times New Roman"/>
                <w:w w:val="99"/>
                <w:sz w:val="20"/>
                <w:szCs w:val="20"/>
              </w:rPr>
              <w:t>1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E17F0" w:rsidRPr="00381D35" w:rsidRDefault="00330873">
            <w:pPr>
              <w:widowControl w:val="0"/>
              <w:autoSpaceDE w:val="0"/>
              <w:autoSpaceDN w:val="0"/>
              <w:adjustRightInd w:val="0"/>
              <w:spacing w:after="0" w:line="211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1D35">
              <w:rPr>
                <w:rFonts w:ascii="Times New Roman" w:hAnsi="Times New Roman"/>
                <w:w w:val="99"/>
                <w:sz w:val="20"/>
                <w:szCs w:val="20"/>
              </w:rPr>
              <w:t>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E17F0" w:rsidRPr="00381D35" w:rsidRDefault="00330873">
            <w:pPr>
              <w:widowControl w:val="0"/>
              <w:autoSpaceDE w:val="0"/>
              <w:autoSpaceDN w:val="0"/>
              <w:adjustRightInd w:val="0"/>
              <w:spacing w:after="0" w:line="211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1D35">
              <w:rPr>
                <w:rFonts w:ascii="Times New Roman" w:hAnsi="Times New Roman"/>
                <w:w w:val="99"/>
                <w:sz w:val="20"/>
                <w:szCs w:val="20"/>
              </w:rPr>
              <w:t>3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E17F0" w:rsidRPr="00381D35" w:rsidRDefault="00330873">
            <w:pPr>
              <w:widowControl w:val="0"/>
              <w:autoSpaceDE w:val="0"/>
              <w:autoSpaceDN w:val="0"/>
              <w:adjustRightInd w:val="0"/>
              <w:spacing w:after="0" w:line="211" w:lineRule="exact"/>
              <w:ind w:right="177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81D35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</w:tr>
      <w:tr w:rsidR="00CE17F0" w:rsidRPr="00381D35">
        <w:trPr>
          <w:trHeight w:val="260"/>
        </w:trPr>
        <w:tc>
          <w:tcPr>
            <w:tcW w:w="6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CE17F0" w:rsidRPr="00381D35" w:rsidRDefault="00330873">
            <w:pPr>
              <w:widowControl w:val="0"/>
              <w:autoSpaceDE w:val="0"/>
              <w:autoSpaceDN w:val="0"/>
              <w:adjustRightInd w:val="0"/>
              <w:spacing w:after="0" w:line="259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1D35">
              <w:rPr>
                <w:rFonts w:ascii="Times New Roman" w:hAnsi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3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E17F0" w:rsidRPr="00381D35" w:rsidRDefault="00330873">
            <w:pPr>
              <w:widowControl w:val="0"/>
              <w:autoSpaceDE w:val="0"/>
              <w:autoSpaceDN w:val="0"/>
              <w:adjustRightInd w:val="0"/>
              <w:spacing w:after="0" w:line="259" w:lineRule="exact"/>
              <w:ind w:left="8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81D35">
              <w:rPr>
                <w:rFonts w:ascii="Times New Roman" w:hAnsi="Times New Roman"/>
                <w:sz w:val="24"/>
                <w:szCs w:val="24"/>
              </w:rPr>
              <w:t>Автомобили</w:t>
            </w:r>
            <w:proofErr w:type="spellEnd"/>
            <w:r w:rsidRPr="00381D3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81D35">
              <w:rPr>
                <w:rFonts w:ascii="Times New Roman" w:hAnsi="Times New Roman"/>
                <w:sz w:val="24"/>
                <w:szCs w:val="24"/>
              </w:rPr>
              <w:t>легковые</w:t>
            </w:r>
            <w:proofErr w:type="spellEnd"/>
            <w:r w:rsidRPr="00381D35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E17F0" w:rsidRPr="00381D35" w:rsidRDefault="00CE17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E17F0" w:rsidRPr="00381D35" w:rsidRDefault="00CE17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E17F0" w:rsidRPr="00381D35">
        <w:trPr>
          <w:trHeight w:val="276"/>
        </w:trPr>
        <w:tc>
          <w:tcPr>
            <w:tcW w:w="6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CE17F0" w:rsidRPr="00381D35" w:rsidRDefault="00CE17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E17F0" w:rsidRPr="00381D35" w:rsidRDefault="003308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</w:rPr>
            </w:pPr>
            <w:r w:rsidRPr="00381D35">
              <w:rPr>
                <w:rFonts w:ascii="Times New Roman" w:hAnsi="Times New Roman"/>
                <w:sz w:val="24"/>
                <w:szCs w:val="24"/>
              </w:rPr>
              <w:t>1)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E17F0" w:rsidRPr="00381D35" w:rsidRDefault="00CE17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E17F0" w:rsidRPr="00381D35" w:rsidRDefault="00CE17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E17F0" w:rsidRPr="00381D35">
        <w:trPr>
          <w:trHeight w:val="281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E17F0" w:rsidRPr="00381D35" w:rsidRDefault="00CE17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E17F0" w:rsidRPr="00381D35" w:rsidRDefault="003308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</w:rPr>
            </w:pPr>
            <w:r w:rsidRPr="00381D35">
              <w:rPr>
                <w:rFonts w:ascii="Times New Roman" w:hAnsi="Times New Roman"/>
                <w:sz w:val="24"/>
                <w:szCs w:val="24"/>
              </w:rPr>
              <w:t>2)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E17F0" w:rsidRPr="00381D35" w:rsidRDefault="00CE17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E17F0" w:rsidRPr="00381D35" w:rsidRDefault="00CE17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E17F0" w:rsidRPr="00381D35">
        <w:trPr>
          <w:trHeight w:val="261"/>
        </w:trPr>
        <w:tc>
          <w:tcPr>
            <w:tcW w:w="6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CE17F0" w:rsidRPr="00381D35" w:rsidRDefault="00330873">
            <w:pPr>
              <w:widowControl w:val="0"/>
              <w:autoSpaceDE w:val="0"/>
              <w:autoSpaceDN w:val="0"/>
              <w:adjustRightInd w:val="0"/>
              <w:spacing w:after="0" w:line="2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1D35">
              <w:rPr>
                <w:rFonts w:ascii="Times New Roman" w:hAnsi="Times New Roman"/>
                <w:w w:val="99"/>
                <w:sz w:val="24"/>
                <w:szCs w:val="24"/>
              </w:rPr>
              <w:t>2</w:t>
            </w:r>
          </w:p>
        </w:tc>
        <w:tc>
          <w:tcPr>
            <w:tcW w:w="3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E17F0" w:rsidRPr="00381D35" w:rsidRDefault="00330873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left="8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81D35">
              <w:rPr>
                <w:rFonts w:ascii="Times New Roman" w:hAnsi="Times New Roman"/>
                <w:sz w:val="24"/>
                <w:szCs w:val="24"/>
              </w:rPr>
              <w:t>Автомобили</w:t>
            </w:r>
            <w:proofErr w:type="spellEnd"/>
            <w:r w:rsidRPr="00381D3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81D35">
              <w:rPr>
                <w:rFonts w:ascii="Times New Roman" w:hAnsi="Times New Roman"/>
                <w:sz w:val="24"/>
                <w:szCs w:val="24"/>
              </w:rPr>
              <w:t>грузовые</w:t>
            </w:r>
            <w:proofErr w:type="spellEnd"/>
            <w:r w:rsidRPr="00381D35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E17F0" w:rsidRPr="00381D35" w:rsidRDefault="00CE17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E17F0" w:rsidRPr="00381D35" w:rsidRDefault="00CE17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E17F0" w:rsidRPr="00381D35">
        <w:trPr>
          <w:trHeight w:val="287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E17F0" w:rsidRPr="00381D35" w:rsidRDefault="00CE17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E17F0" w:rsidRPr="00381D35" w:rsidRDefault="00CE17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E17F0" w:rsidRPr="00381D35" w:rsidRDefault="00CE17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E17F0" w:rsidRPr="00381D35" w:rsidRDefault="00CE17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E17F0" w:rsidRPr="00381D35">
        <w:trPr>
          <w:trHeight w:val="256"/>
        </w:trPr>
        <w:tc>
          <w:tcPr>
            <w:tcW w:w="6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CE17F0" w:rsidRPr="00381D35" w:rsidRDefault="00330873">
            <w:pPr>
              <w:widowControl w:val="0"/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1D35">
              <w:rPr>
                <w:rFonts w:ascii="Times New Roman" w:hAnsi="Times New Roman"/>
                <w:w w:val="99"/>
                <w:sz w:val="24"/>
                <w:szCs w:val="24"/>
              </w:rPr>
              <w:t>3</w:t>
            </w:r>
          </w:p>
        </w:tc>
        <w:tc>
          <w:tcPr>
            <w:tcW w:w="3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E17F0" w:rsidRPr="00381D35" w:rsidRDefault="00330873">
            <w:pPr>
              <w:widowControl w:val="0"/>
              <w:autoSpaceDE w:val="0"/>
              <w:autoSpaceDN w:val="0"/>
              <w:adjustRightInd w:val="0"/>
              <w:spacing w:after="0" w:line="255" w:lineRule="exact"/>
              <w:ind w:left="8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81D35">
              <w:rPr>
                <w:rFonts w:ascii="Times New Roman" w:hAnsi="Times New Roman"/>
                <w:sz w:val="24"/>
                <w:szCs w:val="24"/>
              </w:rPr>
              <w:t>Мототранспорные</w:t>
            </w:r>
            <w:proofErr w:type="spellEnd"/>
            <w:r w:rsidRPr="00381D3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81D35">
              <w:rPr>
                <w:rFonts w:ascii="Times New Roman" w:hAnsi="Times New Roman"/>
                <w:sz w:val="24"/>
                <w:szCs w:val="24"/>
              </w:rPr>
              <w:t>средства</w:t>
            </w:r>
            <w:proofErr w:type="spellEnd"/>
            <w:r w:rsidRPr="00381D35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E17F0" w:rsidRPr="00381D35" w:rsidRDefault="00CE17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E17F0" w:rsidRPr="00381D35" w:rsidRDefault="00CE17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E17F0" w:rsidRPr="00381D35">
        <w:trPr>
          <w:trHeight w:val="286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E17F0" w:rsidRPr="00381D35" w:rsidRDefault="00CE17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E17F0" w:rsidRPr="00381D35" w:rsidRDefault="00CE17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E17F0" w:rsidRPr="00381D35" w:rsidRDefault="00CE17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E17F0" w:rsidRPr="00381D35" w:rsidRDefault="00CE17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E17F0" w:rsidRPr="00381D35">
        <w:trPr>
          <w:trHeight w:val="256"/>
        </w:trPr>
        <w:tc>
          <w:tcPr>
            <w:tcW w:w="6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CE17F0" w:rsidRPr="00381D35" w:rsidRDefault="00330873">
            <w:pPr>
              <w:widowControl w:val="0"/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1D35">
              <w:rPr>
                <w:rFonts w:ascii="Times New Roman" w:hAnsi="Times New Roman"/>
                <w:w w:val="99"/>
                <w:sz w:val="24"/>
                <w:szCs w:val="24"/>
              </w:rPr>
              <w:t>4</w:t>
            </w:r>
          </w:p>
        </w:tc>
        <w:tc>
          <w:tcPr>
            <w:tcW w:w="3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E17F0" w:rsidRPr="00381D35" w:rsidRDefault="00330873">
            <w:pPr>
              <w:widowControl w:val="0"/>
              <w:autoSpaceDE w:val="0"/>
              <w:autoSpaceDN w:val="0"/>
              <w:adjustRightInd w:val="0"/>
              <w:spacing w:after="0" w:line="255" w:lineRule="exact"/>
              <w:ind w:left="8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81D35">
              <w:rPr>
                <w:rFonts w:ascii="Times New Roman" w:hAnsi="Times New Roman"/>
                <w:sz w:val="24"/>
                <w:szCs w:val="24"/>
              </w:rPr>
              <w:t>Сельскохозяйственная</w:t>
            </w:r>
            <w:proofErr w:type="spellEnd"/>
            <w:r w:rsidRPr="00381D3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81D35">
              <w:rPr>
                <w:rFonts w:ascii="Times New Roman" w:hAnsi="Times New Roman"/>
                <w:sz w:val="24"/>
                <w:szCs w:val="24"/>
              </w:rPr>
              <w:t>техника</w:t>
            </w:r>
            <w:proofErr w:type="spellEnd"/>
            <w:r w:rsidRPr="00381D35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E17F0" w:rsidRPr="00381D35" w:rsidRDefault="00CE17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E17F0" w:rsidRPr="00381D35" w:rsidRDefault="00CE17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E17F0" w:rsidRPr="00381D35">
        <w:trPr>
          <w:trHeight w:val="286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E17F0" w:rsidRPr="00381D35" w:rsidRDefault="00CE17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E17F0" w:rsidRPr="00381D35" w:rsidRDefault="00CE17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E17F0" w:rsidRPr="00381D35" w:rsidRDefault="00CE17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E17F0" w:rsidRPr="00381D35" w:rsidRDefault="00CE17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E17F0" w:rsidRPr="00381D35">
        <w:trPr>
          <w:trHeight w:val="258"/>
        </w:trPr>
        <w:tc>
          <w:tcPr>
            <w:tcW w:w="6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CE17F0" w:rsidRPr="00381D35" w:rsidRDefault="00330873">
            <w:pPr>
              <w:widowControl w:val="0"/>
              <w:autoSpaceDE w:val="0"/>
              <w:autoSpaceDN w:val="0"/>
              <w:adjustRightInd w:val="0"/>
              <w:spacing w:after="0" w:line="258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1D35">
              <w:rPr>
                <w:rFonts w:ascii="Times New Roman" w:hAnsi="Times New Roman"/>
                <w:w w:val="99"/>
                <w:sz w:val="24"/>
                <w:szCs w:val="24"/>
              </w:rPr>
              <w:t>5</w:t>
            </w:r>
          </w:p>
        </w:tc>
        <w:tc>
          <w:tcPr>
            <w:tcW w:w="3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E17F0" w:rsidRPr="00381D35" w:rsidRDefault="00330873">
            <w:pPr>
              <w:widowControl w:val="0"/>
              <w:autoSpaceDE w:val="0"/>
              <w:autoSpaceDN w:val="0"/>
              <w:adjustRightInd w:val="0"/>
              <w:spacing w:after="0" w:line="258" w:lineRule="exact"/>
              <w:ind w:left="8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81D35">
              <w:rPr>
                <w:rFonts w:ascii="Times New Roman" w:hAnsi="Times New Roman"/>
                <w:sz w:val="24"/>
                <w:szCs w:val="24"/>
              </w:rPr>
              <w:t>Водный</w:t>
            </w:r>
            <w:proofErr w:type="spellEnd"/>
            <w:r w:rsidRPr="00381D3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81D35">
              <w:rPr>
                <w:rFonts w:ascii="Times New Roman" w:hAnsi="Times New Roman"/>
                <w:sz w:val="24"/>
                <w:szCs w:val="24"/>
              </w:rPr>
              <w:t>транспорт</w:t>
            </w:r>
            <w:proofErr w:type="spellEnd"/>
            <w:r w:rsidRPr="00381D35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E17F0" w:rsidRPr="00381D35" w:rsidRDefault="00CE17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E17F0" w:rsidRPr="00381D35" w:rsidRDefault="00CE17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E17F0" w:rsidRPr="00381D35">
        <w:trPr>
          <w:trHeight w:val="286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E17F0" w:rsidRPr="00381D35" w:rsidRDefault="00CE17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E17F0" w:rsidRPr="00381D35" w:rsidRDefault="00CE17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E17F0" w:rsidRPr="00381D35" w:rsidRDefault="00CE17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E17F0" w:rsidRPr="00381D35" w:rsidRDefault="00CE17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E17F0" w:rsidRPr="00381D35">
        <w:trPr>
          <w:trHeight w:val="256"/>
        </w:trPr>
        <w:tc>
          <w:tcPr>
            <w:tcW w:w="6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CE17F0" w:rsidRPr="00381D35" w:rsidRDefault="00330873">
            <w:pPr>
              <w:widowControl w:val="0"/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1D35">
              <w:rPr>
                <w:rFonts w:ascii="Times New Roman" w:hAnsi="Times New Roman"/>
                <w:w w:val="99"/>
                <w:sz w:val="24"/>
                <w:szCs w:val="24"/>
              </w:rPr>
              <w:t>6</w:t>
            </w:r>
          </w:p>
        </w:tc>
        <w:tc>
          <w:tcPr>
            <w:tcW w:w="3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E17F0" w:rsidRPr="00381D35" w:rsidRDefault="00330873">
            <w:pPr>
              <w:widowControl w:val="0"/>
              <w:autoSpaceDE w:val="0"/>
              <w:autoSpaceDN w:val="0"/>
              <w:adjustRightInd w:val="0"/>
              <w:spacing w:after="0" w:line="255" w:lineRule="exact"/>
              <w:ind w:left="8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81D35">
              <w:rPr>
                <w:rFonts w:ascii="Times New Roman" w:hAnsi="Times New Roman"/>
                <w:sz w:val="24"/>
                <w:szCs w:val="24"/>
              </w:rPr>
              <w:t>Воздушный</w:t>
            </w:r>
            <w:proofErr w:type="spellEnd"/>
            <w:r w:rsidRPr="00381D3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81D35">
              <w:rPr>
                <w:rFonts w:ascii="Times New Roman" w:hAnsi="Times New Roman"/>
                <w:sz w:val="24"/>
                <w:szCs w:val="24"/>
              </w:rPr>
              <w:t>транспорт</w:t>
            </w:r>
            <w:proofErr w:type="spellEnd"/>
            <w:r w:rsidRPr="00381D35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E17F0" w:rsidRPr="00381D35" w:rsidRDefault="00CE17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E17F0" w:rsidRPr="00381D35" w:rsidRDefault="00CE17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E17F0" w:rsidRPr="00381D35">
        <w:trPr>
          <w:trHeight w:val="286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E17F0" w:rsidRPr="00381D35" w:rsidRDefault="00CE17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E17F0" w:rsidRPr="00381D35" w:rsidRDefault="00CE17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E17F0" w:rsidRPr="00381D35" w:rsidRDefault="00CE17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E17F0" w:rsidRPr="00381D35" w:rsidRDefault="00CE17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E17F0" w:rsidRPr="00381D35">
        <w:trPr>
          <w:trHeight w:val="256"/>
        </w:trPr>
        <w:tc>
          <w:tcPr>
            <w:tcW w:w="6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CE17F0" w:rsidRPr="00381D35" w:rsidRDefault="00330873">
            <w:pPr>
              <w:widowControl w:val="0"/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1D35">
              <w:rPr>
                <w:rFonts w:ascii="Times New Roman" w:hAnsi="Times New Roman"/>
                <w:w w:val="99"/>
                <w:sz w:val="24"/>
                <w:szCs w:val="24"/>
              </w:rPr>
              <w:t>7</w:t>
            </w:r>
          </w:p>
        </w:tc>
        <w:tc>
          <w:tcPr>
            <w:tcW w:w="3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E17F0" w:rsidRPr="00381D35" w:rsidRDefault="00330873">
            <w:pPr>
              <w:widowControl w:val="0"/>
              <w:autoSpaceDE w:val="0"/>
              <w:autoSpaceDN w:val="0"/>
              <w:adjustRightInd w:val="0"/>
              <w:spacing w:after="0" w:line="255" w:lineRule="exact"/>
              <w:ind w:left="8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81D35">
              <w:rPr>
                <w:rFonts w:ascii="Times New Roman" w:hAnsi="Times New Roman"/>
                <w:sz w:val="24"/>
                <w:szCs w:val="24"/>
              </w:rPr>
              <w:t>Иные</w:t>
            </w:r>
            <w:proofErr w:type="spellEnd"/>
            <w:r w:rsidRPr="00381D3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81D35">
              <w:rPr>
                <w:rFonts w:ascii="Times New Roman" w:hAnsi="Times New Roman"/>
                <w:sz w:val="24"/>
                <w:szCs w:val="24"/>
              </w:rPr>
              <w:t>транспортные</w:t>
            </w:r>
            <w:proofErr w:type="spellEnd"/>
            <w:r w:rsidRPr="00381D3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81D35">
              <w:rPr>
                <w:rFonts w:ascii="Times New Roman" w:hAnsi="Times New Roman"/>
                <w:sz w:val="24"/>
                <w:szCs w:val="24"/>
              </w:rPr>
              <w:t>средства</w:t>
            </w:r>
            <w:proofErr w:type="spellEnd"/>
            <w:r w:rsidRPr="00381D35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E17F0" w:rsidRPr="00381D35" w:rsidRDefault="00CE17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E17F0" w:rsidRPr="00381D35" w:rsidRDefault="00CE17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E17F0" w:rsidRPr="00381D35">
        <w:trPr>
          <w:trHeight w:val="286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E17F0" w:rsidRPr="00381D35" w:rsidRDefault="00CE17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E17F0" w:rsidRPr="00381D35" w:rsidRDefault="00CE17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E17F0" w:rsidRPr="00381D35" w:rsidRDefault="00CE17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E17F0" w:rsidRPr="00381D35" w:rsidRDefault="00CE17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E17F0" w:rsidRDefault="00330873">
      <w:pPr>
        <w:widowControl w:val="0"/>
        <w:autoSpaceDE w:val="0"/>
        <w:autoSpaceDN w:val="0"/>
        <w:adjustRightInd w:val="0"/>
        <w:spacing w:after="0" w:line="221" w:lineRule="auto"/>
        <w:ind w:left="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</w:t>
      </w:r>
    </w:p>
    <w:p w:rsidR="00CE17F0" w:rsidRDefault="00CE17F0">
      <w:pPr>
        <w:widowControl w:val="0"/>
        <w:autoSpaceDE w:val="0"/>
        <w:autoSpaceDN w:val="0"/>
        <w:adjustRightInd w:val="0"/>
        <w:spacing w:after="0" w:line="21" w:lineRule="exact"/>
        <w:rPr>
          <w:rFonts w:ascii="Times New Roman" w:hAnsi="Times New Roman"/>
          <w:sz w:val="24"/>
          <w:szCs w:val="24"/>
        </w:rPr>
      </w:pPr>
    </w:p>
    <w:p w:rsidR="00CE17F0" w:rsidRPr="00381D35" w:rsidRDefault="00330873">
      <w:pPr>
        <w:widowControl w:val="0"/>
        <w:overflowPunct w:val="0"/>
        <w:autoSpaceDE w:val="0"/>
        <w:autoSpaceDN w:val="0"/>
        <w:adjustRightInd w:val="0"/>
        <w:spacing w:after="0" w:line="219" w:lineRule="auto"/>
        <w:ind w:left="40" w:right="20" w:firstLine="567"/>
        <w:jc w:val="both"/>
        <w:rPr>
          <w:rFonts w:ascii="Times New Roman" w:hAnsi="Times New Roman"/>
          <w:sz w:val="24"/>
          <w:szCs w:val="24"/>
          <w:lang w:val="ru-RU"/>
        </w:rPr>
      </w:pPr>
      <w:r w:rsidRPr="00381D35">
        <w:rPr>
          <w:rFonts w:ascii="Times New Roman" w:hAnsi="Times New Roman"/>
          <w:sz w:val="25"/>
          <w:szCs w:val="25"/>
          <w:vertAlign w:val="superscript"/>
          <w:lang w:val="ru-RU"/>
        </w:rPr>
        <w:t>1</w:t>
      </w:r>
      <w:r w:rsidRPr="00381D35">
        <w:rPr>
          <w:rFonts w:ascii="Times New Roman" w:hAnsi="Times New Roman"/>
          <w:sz w:val="20"/>
          <w:szCs w:val="20"/>
          <w:lang w:val="ru-RU"/>
        </w:rPr>
        <w:t xml:space="preserve"> Указывается вид собственности (индивидуальная, общая); для совместной собственности указываются иные лица (Ф.И.О. или наименование), в собственности которых находится имущество; для долевой собственности указывается доля лица, сведения об имуществе которого представляются.</w:t>
      </w:r>
    </w:p>
    <w:p w:rsidR="00CE17F0" w:rsidRPr="00381D35" w:rsidRDefault="00CE17F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  <w:sectPr w:rsidR="00CE17F0" w:rsidRPr="00381D35">
          <w:pgSz w:w="11906" w:h="16838"/>
          <w:pgMar w:top="388" w:right="660" w:bottom="354" w:left="980" w:header="720" w:footer="720" w:gutter="0"/>
          <w:cols w:space="720" w:equalWidth="0">
            <w:col w:w="10260"/>
          </w:cols>
          <w:noEndnote/>
        </w:sectPr>
      </w:pPr>
    </w:p>
    <w:p w:rsidR="00CE17F0" w:rsidRPr="00381D35" w:rsidRDefault="00330873">
      <w:pPr>
        <w:widowControl w:val="0"/>
        <w:autoSpaceDE w:val="0"/>
        <w:autoSpaceDN w:val="0"/>
        <w:adjustRightInd w:val="0"/>
        <w:spacing w:after="0" w:line="239" w:lineRule="auto"/>
        <w:ind w:left="5100"/>
        <w:rPr>
          <w:rFonts w:ascii="Times New Roman" w:hAnsi="Times New Roman"/>
          <w:sz w:val="24"/>
          <w:szCs w:val="24"/>
          <w:lang w:val="ru-RU"/>
        </w:rPr>
      </w:pPr>
      <w:bookmarkStart w:id="7" w:name="page7"/>
      <w:bookmarkEnd w:id="7"/>
      <w:r w:rsidRPr="00381D35">
        <w:rPr>
          <w:rFonts w:ascii="Times New Roman" w:hAnsi="Times New Roman"/>
          <w:sz w:val="20"/>
          <w:szCs w:val="20"/>
          <w:lang w:val="ru-RU"/>
        </w:rPr>
        <w:lastRenderedPageBreak/>
        <w:t>4</w:t>
      </w:r>
    </w:p>
    <w:p w:rsidR="00CE17F0" w:rsidRPr="00381D35" w:rsidRDefault="00CE17F0">
      <w:pPr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/>
          <w:sz w:val="24"/>
          <w:szCs w:val="24"/>
          <w:lang w:val="ru-RU"/>
        </w:rPr>
      </w:pPr>
    </w:p>
    <w:p w:rsidR="00CE17F0" w:rsidRPr="00381D35" w:rsidRDefault="00330873">
      <w:pPr>
        <w:widowControl w:val="0"/>
        <w:autoSpaceDE w:val="0"/>
        <w:autoSpaceDN w:val="0"/>
        <w:adjustRightInd w:val="0"/>
        <w:spacing w:after="0" w:line="240" w:lineRule="auto"/>
        <w:ind w:left="600"/>
        <w:rPr>
          <w:rFonts w:ascii="Times New Roman" w:hAnsi="Times New Roman"/>
          <w:sz w:val="24"/>
          <w:szCs w:val="24"/>
          <w:lang w:val="ru-RU"/>
        </w:rPr>
      </w:pPr>
      <w:r w:rsidRPr="00381D35">
        <w:rPr>
          <w:rFonts w:ascii="Times New Roman" w:hAnsi="Times New Roman"/>
          <w:b/>
          <w:bCs/>
          <w:sz w:val="24"/>
          <w:szCs w:val="24"/>
          <w:lang w:val="ru-RU"/>
        </w:rPr>
        <w:t>Раздел 4. Сведения о счетах в банках и иных кредитных организациях</w: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20"/>
        <w:gridCol w:w="3120"/>
        <w:gridCol w:w="1700"/>
        <w:gridCol w:w="1420"/>
        <w:gridCol w:w="1560"/>
        <w:gridCol w:w="1840"/>
      </w:tblGrid>
      <w:tr w:rsidR="00CE17F0" w:rsidRPr="00381D35">
        <w:trPr>
          <w:trHeight w:val="261"/>
        </w:trPr>
        <w:tc>
          <w:tcPr>
            <w:tcW w:w="62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CE17F0" w:rsidRPr="00381D35" w:rsidRDefault="00330873">
            <w:pPr>
              <w:widowControl w:val="0"/>
              <w:autoSpaceDE w:val="0"/>
              <w:autoSpaceDN w:val="0"/>
              <w:adjustRightInd w:val="0"/>
              <w:spacing w:after="0" w:line="2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1D35">
              <w:rPr>
                <w:rFonts w:ascii="Times New Roman" w:hAnsi="Times New Roman"/>
                <w:w w:val="95"/>
                <w:sz w:val="24"/>
                <w:szCs w:val="24"/>
              </w:rPr>
              <w:t>№</w:t>
            </w:r>
          </w:p>
        </w:tc>
        <w:tc>
          <w:tcPr>
            <w:tcW w:w="31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CE17F0" w:rsidRPr="00381D35" w:rsidRDefault="00330873">
            <w:pPr>
              <w:widowControl w:val="0"/>
              <w:autoSpaceDE w:val="0"/>
              <w:autoSpaceDN w:val="0"/>
              <w:adjustRightInd w:val="0"/>
              <w:spacing w:after="0" w:line="2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81D35">
              <w:rPr>
                <w:rFonts w:ascii="Times New Roman" w:hAnsi="Times New Roman"/>
                <w:w w:val="99"/>
                <w:sz w:val="24"/>
                <w:szCs w:val="24"/>
              </w:rPr>
              <w:t>Наименование</w:t>
            </w:r>
            <w:proofErr w:type="spellEnd"/>
            <w:r w:rsidRPr="00381D35">
              <w:rPr>
                <w:rFonts w:ascii="Times New Roman" w:hAnsi="Times New Roman"/>
                <w:w w:val="99"/>
                <w:sz w:val="24"/>
                <w:szCs w:val="24"/>
              </w:rPr>
              <w:t xml:space="preserve"> и </w:t>
            </w:r>
            <w:proofErr w:type="spellStart"/>
            <w:r w:rsidRPr="00381D35">
              <w:rPr>
                <w:rFonts w:ascii="Times New Roman" w:hAnsi="Times New Roman"/>
                <w:w w:val="99"/>
                <w:sz w:val="24"/>
                <w:szCs w:val="24"/>
              </w:rPr>
              <w:t>адрес</w:t>
            </w:r>
            <w:proofErr w:type="spellEnd"/>
            <w:r w:rsidRPr="00381D35">
              <w:rPr>
                <w:rFonts w:ascii="Times New Roman" w:hAnsi="Times New Roman"/>
                <w:w w:val="99"/>
                <w:sz w:val="24"/>
                <w:szCs w:val="24"/>
              </w:rPr>
              <w:t xml:space="preserve"> </w:t>
            </w:r>
            <w:proofErr w:type="spellStart"/>
            <w:r w:rsidRPr="00381D35">
              <w:rPr>
                <w:rFonts w:ascii="Times New Roman" w:hAnsi="Times New Roman"/>
                <w:w w:val="99"/>
                <w:sz w:val="24"/>
                <w:szCs w:val="24"/>
              </w:rPr>
              <w:t>банка</w:t>
            </w:r>
            <w:proofErr w:type="spellEnd"/>
          </w:p>
        </w:tc>
        <w:tc>
          <w:tcPr>
            <w:tcW w:w="17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CE17F0" w:rsidRPr="00381D35" w:rsidRDefault="00330873">
            <w:pPr>
              <w:widowControl w:val="0"/>
              <w:autoSpaceDE w:val="0"/>
              <w:autoSpaceDN w:val="0"/>
              <w:adjustRightInd w:val="0"/>
              <w:spacing w:after="0" w:line="2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81D35">
              <w:rPr>
                <w:rFonts w:ascii="Times New Roman" w:hAnsi="Times New Roman"/>
                <w:sz w:val="24"/>
                <w:szCs w:val="24"/>
              </w:rPr>
              <w:t>Вид</w:t>
            </w:r>
            <w:proofErr w:type="spellEnd"/>
            <w:r w:rsidRPr="00381D35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381D35">
              <w:rPr>
                <w:rFonts w:ascii="Times New Roman" w:hAnsi="Times New Roman"/>
                <w:sz w:val="24"/>
                <w:szCs w:val="24"/>
              </w:rPr>
              <w:t>валюта</w:t>
            </w:r>
            <w:proofErr w:type="spellEnd"/>
          </w:p>
        </w:tc>
        <w:tc>
          <w:tcPr>
            <w:tcW w:w="14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CE17F0" w:rsidRPr="00381D35" w:rsidRDefault="00330873">
            <w:pPr>
              <w:widowControl w:val="0"/>
              <w:autoSpaceDE w:val="0"/>
              <w:autoSpaceDN w:val="0"/>
              <w:adjustRightInd w:val="0"/>
              <w:spacing w:after="0" w:line="2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81D35">
              <w:rPr>
                <w:rFonts w:ascii="Times New Roman" w:hAnsi="Times New Roman"/>
                <w:w w:val="99"/>
                <w:sz w:val="24"/>
                <w:szCs w:val="24"/>
              </w:rPr>
              <w:t>Дата</w:t>
            </w:r>
            <w:proofErr w:type="spellEnd"/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CE17F0" w:rsidRPr="00381D35" w:rsidRDefault="00330873">
            <w:pPr>
              <w:widowControl w:val="0"/>
              <w:autoSpaceDE w:val="0"/>
              <w:autoSpaceDN w:val="0"/>
              <w:adjustRightInd w:val="0"/>
              <w:spacing w:after="0" w:line="2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81D35">
              <w:rPr>
                <w:rFonts w:ascii="Times New Roman" w:hAnsi="Times New Roman"/>
                <w:w w:val="99"/>
                <w:sz w:val="24"/>
                <w:szCs w:val="24"/>
              </w:rPr>
              <w:t>Остаток</w:t>
            </w:r>
            <w:proofErr w:type="spellEnd"/>
            <w:r w:rsidRPr="00381D35">
              <w:rPr>
                <w:rFonts w:ascii="Times New Roman" w:hAnsi="Times New Roman"/>
                <w:w w:val="99"/>
                <w:sz w:val="24"/>
                <w:szCs w:val="24"/>
              </w:rPr>
              <w:t xml:space="preserve"> </w:t>
            </w:r>
            <w:proofErr w:type="spellStart"/>
            <w:r w:rsidRPr="00381D35">
              <w:rPr>
                <w:rFonts w:ascii="Times New Roman" w:hAnsi="Times New Roman"/>
                <w:w w:val="99"/>
                <w:sz w:val="24"/>
                <w:szCs w:val="24"/>
              </w:rPr>
              <w:t>на</w:t>
            </w:r>
            <w:proofErr w:type="spellEnd"/>
          </w:p>
        </w:tc>
        <w:tc>
          <w:tcPr>
            <w:tcW w:w="18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CE17F0" w:rsidRPr="00381D35" w:rsidRDefault="00330873">
            <w:pPr>
              <w:widowControl w:val="0"/>
              <w:autoSpaceDE w:val="0"/>
              <w:autoSpaceDN w:val="0"/>
              <w:adjustRightInd w:val="0"/>
              <w:spacing w:after="0" w:line="2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81D35">
              <w:rPr>
                <w:rFonts w:ascii="Times New Roman" w:hAnsi="Times New Roman"/>
                <w:sz w:val="24"/>
                <w:szCs w:val="24"/>
              </w:rPr>
              <w:t>Сумма</w:t>
            </w:r>
            <w:proofErr w:type="spellEnd"/>
          </w:p>
        </w:tc>
      </w:tr>
      <w:tr w:rsidR="00CE17F0" w:rsidRPr="00381D35">
        <w:trPr>
          <w:trHeight w:val="335"/>
        </w:trPr>
        <w:tc>
          <w:tcPr>
            <w:tcW w:w="6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CE17F0" w:rsidRPr="00381D35" w:rsidRDefault="003308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1D35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3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E17F0" w:rsidRPr="00381D35" w:rsidRDefault="003308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81D35">
              <w:rPr>
                <w:rFonts w:ascii="Times New Roman" w:hAnsi="Times New Roman"/>
                <w:sz w:val="24"/>
                <w:szCs w:val="24"/>
              </w:rPr>
              <w:t>или</w:t>
            </w:r>
            <w:proofErr w:type="spellEnd"/>
            <w:r w:rsidRPr="00381D3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81D35">
              <w:rPr>
                <w:rFonts w:ascii="Times New Roman" w:hAnsi="Times New Roman"/>
                <w:sz w:val="24"/>
                <w:szCs w:val="24"/>
              </w:rPr>
              <w:t>иной</w:t>
            </w:r>
            <w:proofErr w:type="spellEnd"/>
            <w:r w:rsidRPr="00381D3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81D35">
              <w:rPr>
                <w:rFonts w:ascii="Times New Roman" w:hAnsi="Times New Roman"/>
                <w:sz w:val="24"/>
                <w:szCs w:val="24"/>
              </w:rPr>
              <w:t>кредитной</w:t>
            </w:r>
            <w:proofErr w:type="spellEnd"/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E17F0" w:rsidRPr="00381D35" w:rsidRDefault="00330873">
            <w:pPr>
              <w:widowControl w:val="0"/>
              <w:autoSpaceDE w:val="0"/>
              <w:autoSpaceDN w:val="0"/>
              <w:adjustRightInd w:val="0"/>
              <w:spacing w:after="0" w:line="33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1D35">
              <w:rPr>
                <w:rFonts w:ascii="Times New Roman" w:hAnsi="Times New Roman"/>
                <w:w w:val="95"/>
                <w:sz w:val="24"/>
                <w:szCs w:val="24"/>
              </w:rPr>
              <w:t>счета</w:t>
            </w:r>
            <w:r w:rsidRPr="00381D35">
              <w:rPr>
                <w:rFonts w:ascii="Times New Roman" w:hAnsi="Times New Roman"/>
                <w:w w:val="95"/>
                <w:sz w:val="32"/>
                <w:szCs w:val="32"/>
                <w:vertAlign w:val="superscript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E17F0" w:rsidRPr="00381D35" w:rsidRDefault="003308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81D35">
              <w:rPr>
                <w:rFonts w:ascii="Times New Roman" w:hAnsi="Times New Roman"/>
                <w:w w:val="99"/>
                <w:sz w:val="24"/>
                <w:szCs w:val="24"/>
              </w:rPr>
              <w:t>открытия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E17F0" w:rsidRPr="00381D35" w:rsidRDefault="00330873">
            <w:pPr>
              <w:widowControl w:val="0"/>
              <w:autoSpaceDE w:val="0"/>
              <w:autoSpaceDN w:val="0"/>
              <w:adjustRightInd w:val="0"/>
              <w:spacing w:after="0" w:line="33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1D35">
              <w:rPr>
                <w:rFonts w:ascii="Times New Roman" w:hAnsi="Times New Roman"/>
                <w:w w:val="95"/>
                <w:sz w:val="24"/>
                <w:szCs w:val="24"/>
              </w:rPr>
              <w:t>счете</w:t>
            </w:r>
            <w:r w:rsidRPr="00381D35">
              <w:rPr>
                <w:rFonts w:ascii="Times New Roman" w:hAnsi="Times New Roman"/>
                <w:w w:val="95"/>
                <w:sz w:val="32"/>
                <w:szCs w:val="32"/>
                <w:vertAlign w:val="superscript"/>
              </w:rPr>
              <w:t>2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E17F0" w:rsidRPr="00381D35" w:rsidRDefault="003308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81D35">
              <w:rPr>
                <w:rFonts w:ascii="Times New Roman" w:hAnsi="Times New Roman"/>
                <w:sz w:val="24"/>
                <w:szCs w:val="24"/>
              </w:rPr>
              <w:t>поступивших</w:t>
            </w:r>
            <w:proofErr w:type="spellEnd"/>
            <w:r w:rsidRPr="00381D3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81D35">
              <w:rPr>
                <w:rFonts w:ascii="Times New Roman" w:hAnsi="Times New Roman"/>
                <w:sz w:val="24"/>
                <w:szCs w:val="24"/>
              </w:rPr>
              <w:t>на</w:t>
            </w:r>
            <w:proofErr w:type="spellEnd"/>
          </w:p>
        </w:tc>
      </w:tr>
      <w:tr w:rsidR="00CE17F0" w:rsidRPr="00381D35">
        <w:trPr>
          <w:trHeight w:val="218"/>
        </w:trPr>
        <w:tc>
          <w:tcPr>
            <w:tcW w:w="6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CE17F0" w:rsidRPr="00381D35" w:rsidRDefault="00CE17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E17F0" w:rsidRPr="00381D35" w:rsidRDefault="00330873">
            <w:pPr>
              <w:widowControl w:val="0"/>
              <w:autoSpaceDE w:val="0"/>
              <w:autoSpaceDN w:val="0"/>
              <w:adjustRightInd w:val="0"/>
              <w:spacing w:after="0" w:line="217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81D35">
              <w:rPr>
                <w:rFonts w:ascii="Times New Roman" w:hAnsi="Times New Roman"/>
                <w:sz w:val="24"/>
                <w:szCs w:val="24"/>
              </w:rPr>
              <w:t>организации</w:t>
            </w:r>
            <w:proofErr w:type="spellEnd"/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E17F0" w:rsidRPr="00381D35" w:rsidRDefault="00CE17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E17F0" w:rsidRPr="00381D35" w:rsidRDefault="00330873">
            <w:pPr>
              <w:widowControl w:val="0"/>
              <w:autoSpaceDE w:val="0"/>
              <w:autoSpaceDN w:val="0"/>
              <w:adjustRightInd w:val="0"/>
              <w:spacing w:after="0" w:line="217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81D35">
              <w:rPr>
                <w:rFonts w:ascii="Times New Roman" w:hAnsi="Times New Roman"/>
                <w:w w:val="98"/>
                <w:sz w:val="24"/>
                <w:szCs w:val="24"/>
              </w:rPr>
              <w:t>счета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E17F0" w:rsidRPr="00381D35" w:rsidRDefault="00330873">
            <w:pPr>
              <w:widowControl w:val="0"/>
              <w:autoSpaceDE w:val="0"/>
              <w:autoSpaceDN w:val="0"/>
              <w:adjustRightInd w:val="0"/>
              <w:spacing w:after="0" w:line="217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1D35">
              <w:rPr>
                <w:rFonts w:ascii="Times New Roman" w:hAnsi="Times New Roman"/>
                <w:w w:val="99"/>
                <w:sz w:val="24"/>
                <w:szCs w:val="24"/>
              </w:rPr>
              <w:t>(</w:t>
            </w:r>
            <w:proofErr w:type="spellStart"/>
            <w:proofErr w:type="gramStart"/>
            <w:r w:rsidRPr="00381D35">
              <w:rPr>
                <w:rFonts w:ascii="Times New Roman" w:hAnsi="Times New Roman"/>
                <w:w w:val="99"/>
                <w:sz w:val="24"/>
                <w:szCs w:val="24"/>
              </w:rPr>
              <w:t>руб</w:t>
            </w:r>
            <w:proofErr w:type="spellEnd"/>
            <w:proofErr w:type="gramEnd"/>
            <w:r w:rsidRPr="00381D35">
              <w:rPr>
                <w:rFonts w:ascii="Times New Roman" w:hAnsi="Times New Roman"/>
                <w:w w:val="99"/>
                <w:sz w:val="24"/>
                <w:szCs w:val="24"/>
              </w:rPr>
              <w:t>.)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E17F0" w:rsidRPr="00381D35" w:rsidRDefault="00330873">
            <w:pPr>
              <w:widowControl w:val="0"/>
              <w:autoSpaceDE w:val="0"/>
              <w:autoSpaceDN w:val="0"/>
              <w:adjustRightInd w:val="0"/>
              <w:spacing w:after="0" w:line="217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81D35">
              <w:rPr>
                <w:rFonts w:ascii="Times New Roman" w:hAnsi="Times New Roman"/>
                <w:sz w:val="24"/>
                <w:szCs w:val="24"/>
              </w:rPr>
              <w:t>счет</w:t>
            </w:r>
            <w:proofErr w:type="spellEnd"/>
            <w:r w:rsidRPr="00381D3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81D35">
              <w:rPr>
                <w:rFonts w:ascii="Times New Roman" w:hAnsi="Times New Roman"/>
                <w:sz w:val="24"/>
                <w:szCs w:val="24"/>
              </w:rPr>
              <w:t>денежных</w:t>
            </w:r>
            <w:proofErr w:type="spellEnd"/>
          </w:p>
        </w:tc>
      </w:tr>
      <w:tr w:rsidR="00CE17F0" w:rsidRPr="00381D35">
        <w:trPr>
          <w:trHeight w:val="286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E17F0" w:rsidRPr="00381D35" w:rsidRDefault="00CE17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E17F0" w:rsidRPr="00381D35" w:rsidRDefault="00CE17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E17F0" w:rsidRPr="00381D35" w:rsidRDefault="00CE17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E17F0" w:rsidRPr="00381D35" w:rsidRDefault="00CE17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E17F0" w:rsidRPr="00381D35" w:rsidRDefault="00CE17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E17F0" w:rsidRPr="00381D35" w:rsidRDefault="00330873">
            <w:pPr>
              <w:widowControl w:val="0"/>
              <w:autoSpaceDE w:val="0"/>
              <w:autoSpaceDN w:val="0"/>
              <w:adjustRightInd w:val="0"/>
              <w:spacing w:after="0" w:line="285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381D35">
              <w:rPr>
                <w:rFonts w:ascii="Times New Roman" w:hAnsi="Times New Roman"/>
                <w:w w:val="98"/>
                <w:sz w:val="24"/>
                <w:szCs w:val="24"/>
              </w:rPr>
              <w:t>средств</w:t>
            </w:r>
            <w:r w:rsidRPr="00381D35">
              <w:rPr>
                <w:rFonts w:ascii="Times New Roman" w:hAnsi="Times New Roman"/>
                <w:w w:val="98"/>
                <w:sz w:val="32"/>
                <w:szCs w:val="32"/>
                <w:vertAlign w:val="superscript"/>
              </w:rPr>
              <w:t>3</w:t>
            </w:r>
            <w:r w:rsidRPr="00381D35">
              <w:rPr>
                <w:rFonts w:ascii="Times New Roman" w:hAnsi="Times New Roman"/>
                <w:w w:val="98"/>
                <w:sz w:val="24"/>
                <w:szCs w:val="24"/>
              </w:rPr>
              <w:t xml:space="preserve">  (</w:t>
            </w:r>
            <w:proofErr w:type="spellStart"/>
            <w:proofErr w:type="gramEnd"/>
            <w:r w:rsidRPr="00381D35">
              <w:rPr>
                <w:rFonts w:ascii="Times New Roman" w:hAnsi="Times New Roman"/>
                <w:w w:val="98"/>
                <w:sz w:val="24"/>
                <w:szCs w:val="24"/>
              </w:rPr>
              <w:t>руб</w:t>
            </w:r>
            <w:proofErr w:type="spellEnd"/>
            <w:r w:rsidRPr="00381D35">
              <w:rPr>
                <w:rFonts w:ascii="Times New Roman" w:hAnsi="Times New Roman"/>
                <w:w w:val="98"/>
                <w:sz w:val="24"/>
                <w:szCs w:val="24"/>
              </w:rPr>
              <w:t>.)</w:t>
            </w:r>
          </w:p>
        </w:tc>
      </w:tr>
      <w:tr w:rsidR="00CE17F0" w:rsidRPr="00381D35">
        <w:trPr>
          <w:trHeight w:val="216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E17F0" w:rsidRPr="00381D35" w:rsidRDefault="00330873">
            <w:pPr>
              <w:widowControl w:val="0"/>
              <w:autoSpaceDE w:val="0"/>
              <w:autoSpaceDN w:val="0"/>
              <w:adjustRightInd w:val="0"/>
              <w:spacing w:after="0" w:line="211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1D35">
              <w:rPr>
                <w:rFonts w:ascii="Times New Roman" w:hAnsi="Times New Roman"/>
                <w:w w:val="99"/>
                <w:sz w:val="20"/>
                <w:szCs w:val="20"/>
              </w:rPr>
              <w:t>1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E17F0" w:rsidRPr="00381D35" w:rsidRDefault="00330873">
            <w:pPr>
              <w:widowControl w:val="0"/>
              <w:autoSpaceDE w:val="0"/>
              <w:autoSpaceDN w:val="0"/>
              <w:adjustRightInd w:val="0"/>
              <w:spacing w:after="0" w:line="211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1D35">
              <w:rPr>
                <w:rFonts w:ascii="Times New Roman" w:hAnsi="Times New Roman"/>
                <w:w w:val="99"/>
                <w:sz w:val="20"/>
                <w:szCs w:val="20"/>
              </w:rPr>
              <w:t>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E17F0" w:rsidRPr="00381D35" w:rsidRDefault="00330873">
            <w:pPr>
              <w:widowControl w:val="0"/>
              <w:autoSpaceDE w:val="0"/>
              <w:autoSpaceDN w:val="0"/>
              <w:adjustRightInd w:val="0"/>
              <w:spacing w:after="0" w:line="211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1D35">
              <w:rPr>
                <w:rFonts w:ascii="Times New Roman" w:hAnsi="Times New Roman"/>
                <w:w w:val="99"/>
                <w:sz w:val="20"/>
                <w:szCs w:val="20"/>
              </w:rPr>
              <w:t>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E17F0" w:rsidRPr="00381D35" w:rsidRDefault="00330873">
            <w:pPr>
              <w:widowControl w:val="0"/>
              <w:autoSpaceDE w:val="0"/>
              <w:autoSpaceDN w:val="0"/>
              <w:adjustRightInd w:val="0"/>
              <w:spacing w:after="0" w:line="211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1D35">
              <w:rPr>
                <w:rFonts w:ascii="Times New Roman" w:hAnsi="Times New Roman"/>
                <w:w w:val="99"/>
                <w:sz w:val="20"/>
                <w:szCs w:val="20"/>
              </w:rPr>
              <w:t>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E17F0" w:rsidRPr="00381D35" w:rsidRDefault="00330873">
            <w:pPr>
              <w:widowControl w:val="0"/>
              <w:autoSpaceDE w:val="0"/>
              <w:autoSpaceDN w:val="0"/>
              <w:adjustRightInd w:val="0"/>
              <w:spacing w:after="0" w:line="211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1D35">
              <w:rPr>
                <w:rFonts w:ascii="Times New Roman" w:hAnsi="Times New Roman"/>
                <w:w w:val="99"/>
                <w:sz w:val="20"/>
                <w:szCs w:val="20"/>
              </w:rPr>
              <w:t>5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E17F0" w:rsidRPr="00381D35" w:rsidRDefault="00330873">
            <w:pPr>
              <w:widowControl w:val="0"/>
              <w:autoSpaceDE w:val="0"/>
              <w:autoSpaceDN w:val="0"/>
              <w:adjustRightInd w:val="0"/>
              <w:spacing w:after="0" w:line="211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1D35">
              <w:rPr>
                <w:rFonts w:ascii="Times New Roman" w:hAnsi="Times New Roman"/>
                <w:w w:val="99"/>
                <w:sz w:val="20"/>
                <w:szCs w:val="20"/>
              </w:rPr>
              <w:t>6</w:t>
            </w:r>
          </w:p>
        </w:tc>
      </w:tr>
      <w:tr w:rsidR="00CE17F0" w:rsidRPr="00381D35">
        <w:trPr>
          <w:trHeight w:val="260"/>
        </w:trPr>
        <w:tc>
          <w:tcPr>
            <w:tcW w:w="6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CE17F0" w:rsidRPr="00381D35" w:rsidRDefault="00330873">
            <w:pPr>
              <w:widowControl w:val="0"/>
              <w:autoSpaceDE w:val="0"/>
              <w:autoSpaceDN w:val="0"/>
              <w:adjustRightInd w:val="0"/>
              <w:spacing w:after="0" w:line="259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1D35">
              <w:rPr>
                <w:rFonts w:ascii="Times New Roman" w:hAnsi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3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E17F0" w:rsidRPr="00381D35" w:rsidRDefault="00CE17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E17F0" w:rsidRPr="00381D35" w:rsidRDefault="00CE17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E17F0" w:rsidRPr="00381D35" w:rsidRDefault="00CE17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E17F0" w:rsidRPr="00381D35" w:rsidRDefault="00CE17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E17F0" w:rsidRPr="00381D35" w:rsidRDefault="00CE17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E17F0" w:rsidRPr="00381D35">
        <w:trPr>
          <w:trHeight w:val="178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E17F0" w:rsidRPr="00381D35" w:rsidRDefault="00CE17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E17F0" w:rsidRPr="00381D35" w:rsidRDefault="00CE17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E17F0" w:rsidRPr="00381D35" w:rsidRDefault="00CE17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E17F0" w:rsidRPr="00381D35" w:rsidRDefault="00CE17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E17F0" w:rsidRPr="00381D35" w:rsidRDefault="00CE17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E17F0" w:rsidRPr="00381D35" w:rsidRDefault="00CE17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5"/>
                <w:szCs w:val="15"/>
              </w:rPr>
            </w:pPr>
          </w:p>
        </w:tc>
      </w:tr>
      <w:tr w:rsidR="00CE17F0" w:rsidRPr="00381D35">
        <w:trPr>
          <w:trHeight w:val="256"/>
        </w:trPr>
        <w:tc>
          <w:tcPr>
            <w:tcW w:w="6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CE17F0" w:rsidRPr="00381D35" w:rsidRDefault="00330873">
            <w:pPr>
              <w:widowControl w:val="0"/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1D35">
              <w:rPr>
                <w:rFonts w:ascii="Times New Roman" w:hAnsi="Times New Roman"/>
                <w:w w:val="99"/>
                <w:sz w:val="24"/>
                <w:szCs w:val="24"/>
              </w:rPr>
              <w:t>2</w:t>
            </w:r>
          </w:p>
        </w:tc>
        <w:tc>
          <w:tcPr>
            <w:tcW w:w="3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E17F0" w:rsidRPr="00381D35" w:rsidRDefault="00CE17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E17F0" w:rsidRPr="00381D35" w:rsidRDefault="00CE17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E17F0" w:rsidRPr="00381D35" w:rsidRDefault="00CE17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E17F0" w:rsidRPr="00381D35" w:rsidRDefault="00CE17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E17F0" w:rsidRPr="00381D35" w:rsidRDefault="00CE17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E17F0" w:rsidRPr="00381D35">
        <w:trPr>
          <w:trHeight w:val="1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E17F0" w:rsidRPr="00381D35" w:rsidRDefault="00CE17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E17F0" w:rsidRPr="00381D35" w:rsidRDefault="00CE17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E17F0" w:rsidRPr="00381D35" w:rsidRDefault="00CE17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E17F0" w:rsidRPr="00381D35" w:rsidRDefault="00CE17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E17F0" w:rsidRPr="00381D35" w:rsidRDefault="00CE17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E17F0" w:rsidRPr="00381D35" w:rsidRDefault="00CE17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CE17F0" w:rsidRPr="00381D35">
        <w:trPr>
          <w:trHeight w:val="256"/>
        </w:trPr>
        <w:tc>
          <w:tcPr>
            <w:tcW w:w="6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CE17F0" w:rsidRPr="00381D35" w:rsidRDefault="00330873">
            <w:pPr>
              <w:widowControl w:val="0"/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1D35">
              <w:rPr>
                <w:rFonts w:ascii="Times New Roman" w:hAnsi="Times New Roman"/>
                <w:w w:val="99"/>
                <w:sz w:val="24"/>
                <w:szCs w:val="24"/>
              </w:rPr>
              <w:t>3</w:t>
            </w:r>
          </w:p>
        </w:tc>
        <w:tc>
          <w:tcPr>
            <w:tcW w:w="3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E17F0" w:rsidRPr="00381D35" w:rsidRDefault="00CE17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E17F0" w:rsidRPr="00381D35" w:rsidRDefault="00CE17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E17F0" w:rsidRPr="00381D35" w:rsidRDefault="00CE17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E17F0" w:rsidRPr="00381D35" w:rsidRDefault="00CE17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E17F0" w:rsidRPr="00381D35" w:rsidRDefault="00CE17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E17F0" w:rsidRPr="00381D35">
        <w:trPr>
          <w:trHeight w:val="164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E17F0" w:rsidRPr="00381D35" w:rsidRDefault="00CE17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E17F0" w:rsidRPr="00381D35" w:rsidRDefault="00CE17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E17F0" w:rsidRPr="00381D35" w:rsidRDefault="00CE17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E17F0" w:rsidRPr="00381D35" w:rsidRDefault="00CE17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E17F0" w:rsidRPr="00381D35" w:rsidRDefault="00CE17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E17F0" w:rsidRPr="00381D35" w:rsidRDefault="00CE17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</w:tr>
    </w:tbl>
    <w:p w:rsidR="00CE17F0" w:rsidRDefault="00330873">
      <w:pPr>
        <w:widowControl w:val="0"/>
        <w:autoSpaceDE w:val="0"/>
        <w:autoSpaceDN w:val="0"/>
        <w:adjustRightInd w:val="0"/>
        <w:spacing w:after="0" w:line="221" w:lineRule="auto"/>
        <w:ind w:left="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</w:t>
      </w:r>
    </w:p>
    <w:p w:rsidR="00CE17F0" w:rsidRPr="00381D35" w:rsidRDefault="00330873">
      <w:pPr>
        <w:widowControl w:val="0"/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195" w:lineRule="auto"/>
        <w:ind w:hanging="113"/>
        <w:jc w:val="both"/>
        <w:rPr>
          <w:rFonts w:ascii="Times New Roman" w:hAnsi="Times New Roman"/>
          <w:sz w:val="26"/>
          <w:szCs w:val="26"/>
          <w:vertAlign w:val="superscript"/>
          <w:lang w:val="ru-RU"/>
        </w:rPr>
      </w:pPr>
      <w:r w:rsidRPr="00381D35">
        <w:rPr>
          <w:rFonts w:ascii="Times New Roman" w:hAnsi="Times New Roman"/>
          <w:sz w:val="20"/>
          <w:szCs w:val="20"/>
          <w:lang w:val="ru-RU"/>
        </w:rPr>
        <w:t xml:space="preserve">Указываются вид счета (депозитный, текущий, расчетный, ссудный и другие) и валюта счета. </w:t>
      </w:r>
    </w:p>
    <w:p w:rsidR="00CE17F0" w:rsidRPr="00381D35" w:rsidRDefault="00CE17F0">
      <w:pPr>
        <w:widowControl w:val="0"/>
        <w:autoSpaceDE w:val="0"/>
        <w:autoSpaceDN w:val="0"/>
        <w:adjustRightInd w:val="0"/>
        <w:spacing w:after="0" w:line="50" w:lineRule="exact"/>
        <w:rPr>
          <w:rFonts w:ascii="Times New Roman" w:hAnsi="Times New Roman"/>
          <w:sz w:val="26"/>
          <w:szCs w:val="26"/>
          <w:vertAlign w:val="superscript"/>
          <w:lang w:val="ru-RU"/>
        </w:rPr>
      </w:pPr>
    </w:p>
    <w:p w:rsidR="00CE17F0" w:rsidRPr="00381D35" w:rsidRDefault="00330873">
      <w:pPr>
        <w:widowControl w:val="0"/>
        <w:numPr>
          <w:ilvl w:val="0"/>
          <w:numId w:val="3"/>
        </w:numPr>
        <w:tabs>
          <w:tab w:val="clear" w:pos="720"/>
          <w:tab w:val="num" w:pos="722"/>
        </w:tabs>
        <w:overflowPunct w:val="0"/>
        <w:autoSpaceDE w:val="0"/>
        <w:autoSpaceDN w:val="0"/>
        <w:adjustRightInd w:val="0"/>
        <w:spacing w:after="0" w:line="185" w:lineRule="auto"/>
        <w:ind w:left="40" w:right="20" w:firstLine="567"/>
        <w:jc w:val="both"/>
        <w:rPr>
          <w:rFonts w:ascii="Times New Roman" w:hAnsi="Times New Roman"/>
          <w:sz w:val="26"/>
          <w:szCs w:val="26"/>
          <w:vertAlign w:val="superscript"/>
          <w:lang w:val="ru-RU"/>
        </w:rPr>
      </w:pPr>
      <w:r w:rsidRPr="00381D35">
        <w:rPr>
          <w:rFonts w:ascii="Times New Roman" w:hAnsi="Times New Roman"/>
          <w:sz w:val="20"/>
          <w:szCs w:val="20"/>
          <w:lang w:val="ru-RU"/>
        </w:rPr>
        <w:t xml:space="preserve">Остаток на счете указывается по состоянию на отчетную дату. Для счетов в иностранной валюте остаток указывается в рублях по курсу Банка России на отчетную дату. </w:t>
      </w:r>
    </w:p>
    <w:p w:rsidR="00CE17F0" w:rsidRPr="00381D35" w:rsidRDefault="00CE17F0">
      <w:pPr>
        <w:widowControl w:val="0"/>
        <w:autoSpaceDE w:val="0"/>
        <w:autoSpaceDN w:val="0"/>
        <w:adjustRightInd w:val="0"/>
        <w:spacing w:after="0" w:line="86" w:lineRule="exact"/>
        <w:rPr>
          <w:rFonts w:ascii="Times New Roman" w:hAnsi="Times New Roman"/>
          <w:sz w:val="26"/>
          <w:szCs w:val="26"/>
          <w:vertAlign w:val="superscript"/>
          <w:lang w:val="ru-RU"/>
        </w:rPr>
      </w:pPr>
    </w:p>
    <w:p w:rsidR="00CE17F0" w:rsidRPr="00381D35" w:rsidRDefault="00330873">
      <w:pPr>
        <w:widowControl w:val="0"/>
        <w:numPr>
          <w:ilvl w:val="0"/>
          <w:numId w:val="3"/>
        </w:numPr>
        <w:tabs>
          <w:tab w:val="clear" w:pos="720"/>
          <w:tab w:val="num" w:pos="777"/>
        </w:tabs>
        <w:overflowPunct w:val="0"/>
        <w:autoSpaceDE w:val="0"/>
        <w:autoSpaceDN w:val="0"/>
        <w:adjustRightInd w:val="0"/>
        <w:spacing w:after="0" w:line="200" w:lineRule="auto"/>
        <w:ind w:left="40" w:right="20" w:firstLine="567"/>
        <w:jc w:val="both"/>
        <w:rPr>
          <w:rFonts w:ascii="Times New Roman" w:hAnsi="Times New Roman"/>
          <w:sz w:val="32"/>
          <w:szCs w:val="32"/>
          <w:vertAlign w:val="superscript"/>
          <w:lang w:val="ru-RU"/>
        </w:rPr>
      </w:pPr>
      <w:r w:rsidRPr="00381D35">
        <w:rPr>
          <w:rFonts w:ascii="Times New Roman" w:hAnsi="Times New Roman"/>
          <w:sz w:val="20"/>
          <w:szCs w:val="20"/>
          <w:lang w:val="ru-RU"/>
        </w:rPr>
        <w:t xml:space="preserve">Указывается общая сумма денежных поступлений на счет за отчетный период в случаях, если указанная сумма превышает общий доход лица и его супруга (супруги) за отчетный период и два предшествующих ему года. В этом случае к справке прилагается выписка о движении денежных средств по данному счету за отчетный период. Для счетов в иностранной валюте сумма указывается в рублях по курсу Банка России на отчетную дату. </w:t>
      </w:r>
    </w:p>
    <w:p w:rsidR="00CE17F0" w:rsidRPr="00381D35" w:rsidRDefault="00CE17F0">
      <w:pPr>
        <w:widowControl w:val="0"/>
        <w:autoSpaceDE w:val="0"/>
        <w:autoSpaceDN w:val="0"/>
        <w:adjustRightInd w:val="0"/>
        <w:spacing w:after="0" w:line="203" w:lineRule="exact"/>
        <w:rPr>
          <w:rFonts w:ascii="Times New Roman" w:hAnsi="Times New Roman"/>
          <w:sz w:val="24"/>
          <w:szCs w:val="24"/>
          <w:lang w:val="ru-RU"/>
        </w:rPr>
      </w:pPr>
    </w:p>
    <w:p w:rsidR="00CE17F0" w:rsidRPr="00381D35" w:rsidRDefault="00330873">
      <w:pPr>
        <w:widowControl w:val="0"/>
        <w:overflowPunct w:val="0"/>
        <w:autoSpaceDE w:val="0"/>
        <w:autoSpaceDN w:val="0"/>
        <w:adjustRightInd w:val="0"/>
        <w:spacing w:after="0" w:line="212" w:lineRule="auto"/>
        <w:ind w:left="600" w:right="2420"/>
        <w:rPr>
          <w:rFonts w:ascii="Times New Roman" w:hAnsi="Times New Roman"/>
          <w:sz w:val="24"/>
          <w:szCs w:val="24"/>
          <w:lang w:val="ru-RU"/>
        </w:rPr>
      </w:pPr>
      <w:r w:rsidRPr="00381D35">
        <w:rPr>
          <w:rFonts w:ascii="Times New Roman" w:hAnsi="Times New Roman"/>
          <w:b/>
          <w:bCs/>
          <w:sz w:val="24"/>
          <w:szCs w:val="24"/>
          <w:lang w:val="ru-RU"/>
        </w:rPr>
        <w:t>Раздел 5. Сведения о ценных бумагах 5.1. Акции и иное участие в коммерческих организациях и фондах</w:t>
      </w:r>
    </w:p>
    <w:p w:rsidR="00CE17F0" w:rsidRPr="00381D35" w:rsidRDefault="00CE17F0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/>
          <w:sz w:val="24"/>
          <w:szCs w:val="24"/>
          <w:lang w:val="ru-RU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20"/>
        <w:gridCol w:w="2980"/>
        <w:gridCol w:w="2120"/>
        <w:gridCol w:w="1300"/>
        <w:gridCol w:w="1300"/>
        <w:gridCol w:w="1940"/>
      </w:tblGrid>
      <w:tr w:rsidR="00CE17F0" w:rsidRPr="00381D35">
        <w:trPr>
          <w:trHeight w:val="261"/>
        </w:trPr>
        <w:tc>
          <w:tcPr>
            <w:tcW w:w="62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CE17F0" w:rsidRPr="00381D35" w:rsidRDefault="00330873">
            <w:pPr>
              <w:widowControl w:val="0"/>
              <w:autoSpaceDE w:val="0"/>
              <w:autoSpaceDN w:val="0"/>
              <w:adjustRightInd w:val="0"/>
              <w:spacing w:after="0" w:line="2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1D35">
              <w:rPr>
                <w:rFonts w:ascii="Times New Roman" w:hAnsi="Times New Roman"/>
                <w:w w:val="95"/>
                <w:sz w:val="24"/>
                <w:szCs w:val="24"/>
              </w:rPr>
              <w:t>№</w:t>
            </w:r>
          </w:p>
        </w:tc>
        <w:tc>
          <w:tcPr>
            <w:tcW w:w="29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CE17F0" w:rsidRPr="00381D35" w:rsidRDefault="00330873">
            <w:pPr>
              <w:widowControl w:val="0"/>
              <w:autoSpaceDE w:val="0"/>
              <w:autoSpaceDN w:val="0"/>
              <w:adjustRightInd w:val="0"/>
              <w:spacing w:after="0" w:line="2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81D35">
              <w:rPr>
                <w:rFonts w:ascii="Times New Roman" w:hAnsi="Times New Roman"/>
                <w:w w:val="99"/>
                <w:sz w:val="24"/>
                <w:szCs w:val="24"/>
              </w:rPr>
              <w:t>Наименование</w:t>
            </w:r>
            <w:proofErr w:type="spellEnd"/>
            <w:r w:rsidRPr="00381D35">
              <w:rPr>
                <w:rFonts w:ascii="Times New Roman" w:hAnsi="Times New Roman"/>
                <w:w w:val="99"/>
                <w:sz w:val="24"/>
                <w:szCs w:val="24"/>
              </w:rPr>
              <w:t xml:space="preserve"> и</w:t>
            </w:r>
          </w:p>
        </w:tc>
        <w:tc>
          <w:tcPr>
            <w:tcW w:w="21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CE17F0" w:rsidRPr="00381D35" w:rsidRDefault="00330873">
            <w:pPr>
              <w:widowControl w:val="0"/>
              <w:autoSpaceDE w:val="0"/>
              <w:autoSpaceDN w:val="0"/>
              <w:adjustRightInd w:val="0"/>
              <w:spacing w:after="0" w:line="2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81D35">
              <w:rPr>
                <w:rFonts w:ascii="Times New Roman" w:hAnsi="Times New Roman"/>
                <w:sz w:val="24"/>
                <w:szCs w:val="24"/>
              </w:rPr>
              <w:t>Местонахождение</w:t>
            </w:r>
            <w:proofErr w:type="spellEnd"/>
          </w:p>
        </w:tc>
        <w:tc>
          <w:tcPr>
            <w:tcW w:w="13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CE17F0" w:rsidRPr="00381D35" w:rsidRDefault="00330873">
            <w:pPr>
              <w:widowControl w:val="0"/>
              <w:autoSpaceDE w:val="0"/>
              <w:autoSpaceDN w:val="0"/>
              <w:adjustRightInd w:val="0"/>
              <w:spacing w:after="0" w:line="2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81D35">
              <w:rPr>
                <w:rFonts w:ascii="Times New Roman" w:hAnsi="Times New Roman"/>
                <w:sz w:val="24"/>
                <w:szCs w:val="24"/>
              </w:rPr>
              <w:t>Уставный</w:t>
            </w:r>
            <w:proofErr w:type="spellEnd"/>
          </w:p>
        </w:tc>
        <w:tc>
          <w:tcPr>
            <w:tcW w:w="13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CE17F0" w:rsidRPr="00381D35" w:rsidRDefault="00330873">
            <w:pPr>
              <w:widowControl w:val="0"/>
              <w:autoSpaceDE w:val="0"/>
              <w:autoSpaceDN w:val="0"/>
              <w:adjustRightInd w:val="0"/>
              <w:spacing w:after="0" w:line="2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81D35">
              <w:rPr>
                <w:rFonts w:ascii="Times New Roman" w:hAnsi="Times New Roman"/>
                <w:w w:val="97"/>
                <w:sz w:val="24"/>
                <w:szCs w:val="24"/>
              </w:rPr>
              <w:t>Доля</w:t>
            </w:r>
            <w:proofErr w:type="spellEnd"/>
          </w:p>
        </w:tc>
        <w:tc>
          <w:tcPr>
            <w:tcW w:w="19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CE17F0" w:rsidRPr="00381D35" w:rsidRDefault="00330873">
            <w:pPr>
              <w:widowControl w:val="0"/>
              <w:autoSpaceDE w:val="0"/>
              <w:autoSpaceDN w:val="0"/>
              <w:adjustRightInd w:val="0"/>
              <w:spacing w:after="0" w:line="2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81D35">
              <w:rPr>
                <w:rFonts w:ascii="Times New Roman" w:hAnsi="Times New Roman"/>
                <w:sz w:val="24"/>
                <w:szCs w:val="24"/>
              </w:rPr>
              <w:t>Основание</w:t>
            </w:r>
            <w:proofErr w:type="spellEnd"/>
          </w:p>
        </w:tc>
      </w:tr>
      <w:tr w:rsidR="00CE17F0" w:rsidRPr="00381D35">
        <w:trPr>
          <w:trHeight w:val="279"/>
        </w:trPr>
        <w:tc>
          <w:tcPr>
            <w:tcW w:w="6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CE17F0" w:rsidRPr="00381D35" w:rsidRDefault="003308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1D35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E17F0" w:rsidRPr="00381D35" w:rsidRDefault="003308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81D35">
              <w:rPr>
                <w:rFonts w:ascii="Times New Roman" w:hAnsi="Times New Roman"/>
                <w:sz w:val="24"/>
                <w:szCs w:val="24"/>
              </w:rPr>
              <w:t>организационно-правовая</w:t>
            </w:r>
            <w:proofErr w:type="spellEnd"/>
          </w:p>
        </w:tc>
        <w:tc>
          <w:tcPr>
            <w:tcW w:w="2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E17F0" w:rsidRPr="00381D35" w:rsidRDefault="003308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81D35">
              <w:rPr>
                <w:rFonts w:ascii="Times New Roman" w:hAnsi="Times New Roman"/>
                <w:sz w:val="24"/>
                <w:szCs w:val="24"/>
              </w:rPr>
              <w:t>организации</w:t>
            </w:r>
            <w:proofErr w:type="spellEnd"/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E17F0" w:rsidRPr="00381D35" w:rsidRDefault="00330873">
            <w:pPr>
              <w:widowControl w:val="0"/>
              <w:autoSpaceDE w:val="0"/>
              <w:autoSpaceDN w:val="0"/>
              <w:adjustRightInd w:val="0"/>
              <w:spacing w:after="0" w:line="279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1D35">
              <w:rPr>
                <w:rFonts w:ascii="Times New Roman" w:hAnsi="Times New Roman"/>
                <w:w w:val="95"/>
                <w:sz w:val="24"/>
                <w:szCs w:val="24"/>
              </w:rPr>
              <w:t>капитал</w:t>
            </w:r>
            <w:r w:rsidRPr="00381D35">
              <w:rPr>
                <w:rFonts w:ascii="Times New Roman" w:hAnsi="Times New Roman"/>
                <w:w w:val="95"/>
                <w:sz w:val="32"/>
                <w:szCs w:val="32"/>
                <w:vertAlign w:val="superscript"/>
              </w:rPr>
              <w:t>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E17F0" w:rsidRPr="00381D35" w:rsidRDefault="00330873">
            <w:pPr>
              <w:widowControl w:val="0"/>
              <w:autoSpaceDE w:val="0"/>
              <w:autoSpaceDN w:val="0"/>
              <w:adjustRightInd w:val="0"/>
              <w:spacing w:after="0" w:line="279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1D35">
              <w:rPr>
                <w:rFonts w:ascii="Times New Roman" w:hAnsi="Times New Roman"/>
                <w:w w:val="95"/>
                <w:sz w:val="24"/>
                <w:szCs w:val="24"/>
              </w:rPr>
              <w:t>участия</w:t>
            </w:r>
            <w:r w:rsidRPr="00381D35">
              <w:rPr>
                <w:rFonts w:ascii="Times New Roman" w:hAnsi="Times New Roman"/>
                <w:w w:val="95"/>
                <w:sz w:val="32"/>
                <w:szCs w:val="32"/>
                <w:vertAlign w:val="superscript"/>
              </w:rPr>
              <w:t>3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E17F0" w:rsidRPr="00381D35" w:rsidRDefault="00330873">
            <w:pPr>
              <w:widowControl w:val="0"/>
              <w:autoSpaceDE w:val="0"/>
              <w:autoSpaceDN w:val="0"/>
              <w:adjustRightInd w:val="0"/>
              <w:spacing w:after="0" w:line="279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1D35">
              <w:rPr>
                <w:rFonts w:ascii="Times New Roman" w:hAnsi="Times New Roman"/>
                <w:w w:val="97"/>
                <w:sz w:val="24"/>
                <w:szCs w:val="24"/>
              </w:rPr>
              <w:t>участия</w:t>
            </w:r>
            <w:r w:rsidRPr="00381D35">
              <w:rPr>
                <w:rFonts w:ascii="Times New Roman" w:hAnsi="Times New Roman"/>
                <w:w w:val="97"/>
                <w:sz w:val="32"/>
                <w:szCs w:val="32"/>
                <w:vertAlign w:val="superscript"/>
              </w:rPr>
              <w:t>4</w:t>
            </w:r>
          </w:p>
        </w:tc>
      </w:tr>
      <w:tr w:rsidR="00CE17F0" w:rsidRPr="00381D35">
        <w:trPr>
          <w:trHeight w:val="283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E17F0" w:rsidRPr="00381D35" w:rsidRDefault="00CE17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E17F0" w:rsidRPr="00381D35" w:rsidRDefault="00330873">
            <w:pPr>
              <w:widowControl w:val="0"/>
              <w:autoSpaceDE w:val="0"/>
              <w:autoSpaceDN w:val="0"/>
              <w:adjustRightInd w:val="0"/>
              <w:spacing w:after="0" w:line="282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81D35">
              <w:rPr>
                <w:rFonts w:ascii="Times New Roman" w:hAnsi="Times New Roman"/>
                <w:w w:val="98"/>
                <w:sz w:val="24"/>
                <w:szCs w:val="24"/>
              </w:rPr>
              <w:t>форма</w:t>
            </w:r>
            <w:proofErr w:type="spellEnd"/>
            <w:r w:rsidRPr="00381D35">
              <w:rPr>
                <w:rFonts w:ascii="Times New Roman" w:hAnsi="Times New Roman"/>
                <w:w w:val="98"/>
                <w:sz w:val="24"/>
                <w:szCs w:val="24"/>
              </w:rPr>
              <w:t xml:space="preserve"> организации</w:t>
            </w:r>
            <w:r w:rsidRPr="00381D35">
              <w:rPr>
                <w:rFonts w:ascii="Times New Roman" w:hAnsi="Times New Roman"/>
                <w:w w:val="98"/>
                <w:sz w:val="32"/>
                <w:szCs w:val="32"/>
                <w:vertAlign w:val="superscript"/>
              </w:rPr>
              <w:t>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E17F0" w:rsidRPr="00381D35" w:rsidRDefault="00330873">
            <w:pPr>
              <w:widowControl w:val="0"/>
              <w:autoSpaceDE w:val="0"/>
              <w:autoSpaceDN w:val="0"/>
              <w:adjustRightInd w:val="0"/>
              <w:spacing w:after="0" w:line="273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1D35">
              <w:rPr>
                <w:rFonts w:ascii="Times New Roman" w:hAnsi="Times New Roman"/>
                <w:w w:val="99"/>
                <w:sz w:val="24"/>
                <w:szCs w:val="24"/>
              </w:rPr>
              <w:t>(</w:t>
            </w:r>
            <w:proofErr w:type="spellStart"/>
            <w:r w:rsidRPr="00381D35">
              <w:rPr>
                <w:rFonts w:ascii="Times New Roman" w:hAnsi="Times New Roman"/>
                <w:w w:val="99"/>
                <w:sz w:val="24"/>
                <w:szCs w:val="24"/>
              </w:rPr>
              <w:t>адрес</w:t>
            </w:r>
            <w:proofErr w:type="spellEnd"/>
            <w:r w:rsidRPr="00381D35">
              <w:rPr>
                <w:rFonts w:ascii="Times New Roman" w:hAnsi="Times New Roman"/>
                <w:w w:val="99"/>
                <w:sz w:val="24"/>
                <w:szCs w:val="24"/>
              </w:rPr>
              <w:t>)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E17F0" w:rsidRPr="00381D35" w:rsidRDefault="00330873">
            <w:pPr>
              <w:widowControl w:val="0"/>
              <w:autoSpaceDE w:val="0"/>
              <w:autoSpaceDN w:val="0"/>
              <w:adjustRightInd w:val="0"/>
              <w:spacing w:after="0" w:line="273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1D35">
              <w:rPr>
                <w:rFonts w:ascii="Times New Roman" w:hAnsi="Times New Roman"/>
                <w:w w:val="99"/>
                <w:sz w:val="24"/>
                <w:szCs w:val="24"/>
              </w:rPr>
              <w:t>(</w:t>
            </w:r>
            <w:proofErr w:type="spellStart"/>
            <w:proofErr w:type="gramStart"/>
            <w:r w:rsidRPr="00381D35">
              <w:rPr>
                <w:rFonts w:ascii="Times New Roman" w:hAnsi="Times New Roman"/>
                <w:w w:val="99"/>
                <w:sz w:val="24"/>
                <w:szCs w:val="24"/>
              </w:rPr>
              <w:t>руб</w:t>
            </w:r>
            <w:proofErr w:type="spellEnd"/>
            <w:proofErr w:type="gramEnd"/>
            <w:r w:rsidRPr="00381D35">
              <w:rPr>
                <w:rFonts w:ascii="Times New Roman" w:hAnsi="Times New Roman"/>
                <w:w w:val="99"/>
                <w:sz w:val="24"/>
                <w:szCs w:val="24"/>
              </w:rPr>
              <w:t>.)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E17F0" w:rsidRPr="00381D35" w:rsidRDefault="00CE17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E17F0" w:rsidRPr="00381D35" w:rsidRDefault="00CE17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E17F0" w:rsidRPr="00381D35">
        <w:trPr>
          <w:trHeight w:val="216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E17F0" w:rsidRPr="00381D35" w:rsidRDefault="00330873">
            <w:pPr>
              <w:widowControl w:val="0"/>
              <w:autoSpaceDE w:val="0"/>
              <w:autoSpaceDN w:val="0"/>
              <w:adjustRightInd w:val="0"/>
              <w:spacing w:after="0" w:line="211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1D35">
              <w:rPr>
                <w:rFonts w:ascii="Times New Roman" w:hAnsi="Times New Roman"/>
                <w:w w:val="99"/>
                <w:sz w:val="20"/>
                <w:szCs w:val="20"/>
              </w:rPr>
              <w:t>1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E17F0" w:rsidRPr="00381D35" w:rsidRDefault="00330873">
            <w:pPr>
              <w:widowControl w:val="0"/>
              <w:autoSpaceDE w:val="0"/>
              <w:autoSpaceDN w:val="0"/>
              <w:adjustRightInd w:val="0"/>
              <w:spacing w:after="0" w:line="211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1D35">
              <w:rPr>
                <w:rFonts w:ascii="Times New Roman" w:hAnsi="Times New Roman"/>
                <w:w w:val="99"/>
                <w:sz w:val="20"/>
                <w:szCs w:val="20"/>
              </w:rPr>
              <w:t>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E17F0" w:rsidRPr="00381D35" w:rsidRDefault="00330873">
            <w:pPr>
              <w:widowControl w:val="0"/>
              <w:autoSpaceDE w:val="0"/>
              <w:autoSpaceDN w:val="0"/>
              <w:adjustRightInd w:val="0"/>
              <w:spacing w:after="0" w:line="211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1D35">
              <w:rPr>
                <w:rFonts w:ascii="Times New Roman" w:hAnsi="Times New Roman"/>
                <w:w w:val="99"/>
                <w:sz w:val="20"/>
                <w:szCs w:val="20"/>
              </w:rPr>
              <w:t>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E17F0" w:rsidRPr="00381D35" w:rsidRDefault="00330873">
            <w:pPr>
              <w:widowControl w:val="0"/>
              <w:autoSpaceDE w:val="0"/>
              <w:autoSpaceDN w:val="0"/>
              <w:adjustRightInd w:val="0"/>
              <w:spacing w:after="0" w:line="211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1D35">
              <w:rPr>
                <w:rFonts w:ascii="Times New Roman" w:hAnsi="Times New Roman"/>
                <w:w w:val="99"/>
                <w:sz w:val="20"/>
                <w:szCs w:val="20"/>
              </w:rPr>
              <w:t>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E17F0" w:rsidRPr="00381D35" w:rsidRDefault="00330873">
            <w:pPr>
              <w:widowControl w:val="0"/>
              <w:autoSpaceDE w:val="0"/>
              <w:autoSpaceDN w:val="0"/>
              <w:adjustRightInd w:val="0"/>
              <w:spacing w:after="0" w:line="211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1D35">
              <w:rPr>
                <w:rFonts w:ascii="Times New Roman" w:hAnsi="Times New Roman"/>
                <w:w w:val="99"/>
                <w:sz w:val="20"/>
                <w:szCs w:val="20"/>
              </w:rPr>
              <w:t>5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E17F0" w:rsidRPr="00381D35" w:rsidRDefault="00330873">
            <w:pPr>
              <w:widowControl w:val="0"/>
              <w:autoSpaceDE w:val="0"/>
              <w:autoSpaceDN w:val="0"/>
              <w:adjustRightInd w:val="0"/>
              <w:spacing w:after="0" w:line="211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1D35">
              <w:rPr>
                <w:rFonts w:ascii="Times New Roman" w:hAnsi="Times New Roman"/>
                <w:w w:val="99"/>
                <w:sz w:val="20"/>
                <w:szCs w:val="20"/>
              </w:rPr>
              <w:t>6</w:t>
            </w:r>
          </w:p>
        </w:tc>
      </w:tr>
      <w:tr w:rsidR="00CE17F0" w:rsidRPr="00381D35">
        <w:trPr>
          <w:trHeight w:val="260"/>
        </w:trPr>
        <w:tc>
          <w:tcPr>
            <w:tcW w:w="6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CE17F0" w:rsidRPr="00381D35" w:rsidRDefault="00330873">
            <w:pPr>
              <w:widowControl w:val="0"/>
              <w:autoSpaceDE w:val="0"/>
              <w:autoSpaceDN w:val="0"/>
              <w:adjustRightInd w:val="0"/>
              <w:spacing w:after="0" w:line="259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1D35">
              <w:rPr>
                <w:rFonts w:ascii="Times New Roman" w:hAnsi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E17F0" w:rsidRPr="00381D35" w:rsidRDefault="00CE17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E17F0" w:rsidRPr="00381D35" w:rsidRDefault="00CE17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E17F0" w:rsidRPr="00381D35" w:rsidRDefault="00CE17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E17F0" w:rsidRPr="00381D35" w:rsidRDefault="00CE17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E17F0" w:rsidRPr="00381D35" w:rsidRDefault="00CE17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E17F0" w:rsidRPr="00381D35">
        <w:trPr>
          <w:trHeight w:val="140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E17F0" w:rsidRPr="00381D35" w:rsidRDefault="00CE17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E17F0" w:rsidRPr="00381D35" w:rsidRDefault="00CE17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E17F0" w:rsidRPr="00381D35" w:rsidRDefault="00CE17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E17F0" w:rsidRPr="00381D35" w:rsidRDefault="00CE17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E17F0" w:rsidRPr="00381D35" w:rsidRDefault="00CE17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E17F0" w:rsidRPr="00381D35" w:rsidRDefault="00CE17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CE17F0" w:rsidRPr="00381D35">
        <w:trPr>
          <w:trHeight w:val="256"/>
        </w:trPr>
        <w:tc>
          <w:tcPr>
            <w:tcW w:w="6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CE17F0" w:rsidRPr="00381D35" w:rsidRDefault="00330873">
            <w:pPr>
              <w:widowControl w:val="0"/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1D35">
              <w:rPr>
                <w:rFonts w:ascii="Times New Roman" w:hAnsi="Times New Roman"/>
                <w:w w:val="99"/>
                <w:sz w:val="24"/>
                <w:szCs w:val="24"/>
              </w:rPr>
              <w:t>2</w:t>
            </w: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E17F0" w:rsidRPr="00381D35" w:rsidRDefault="00CE17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E17F0" w:rsidRPr="00381D35" w:rsidRDefault="00CE17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E17F0" w:rsidRPr="00381D35" w:rsidRDefault="00CE17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E17F0" w:rsidRPr="00381D35" w:rsidRDefault="00CE17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E17F0" w:rsidRPr="00381D35" w:rsidRDefault="00CE17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E17F0" w:rsidRPr="00381D35">
        <w:trPr>
          <w:trHeight w:val="14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E17F0" w:rsidRPr="00381D35" w:rsidRDefault="00CE17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E17F0" w:rsidRPr="00381D35" w:rsidRDefault="00CE17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E17F0" w:rsidRPr="00381D35" w:rsidRDefault="00CE17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E17F0" w:rsidRPr="00381D35" w:rsidRDefault="00CE17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E17F0" w:rsidRPr="00381D35" w:rsidRDefault="00CE17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E17F0" w:rsidRPr="00381D35" w:rsidRDefault="00CE17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CE17F0" w:rsidRPr="00381D35">
        <w:trPr>
          <w:trHeight w:val="258"/>
        </w:trPr>
        <w:tc>
          <w:tcPr>
            <w:tcW w:w="6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CE17F0" w:rsidRPr="00381D35" w:rsidRDefault="00330873">
            <w:pPr>
              <w:widowControl w:val="0"/>
              <w:autoSpaceDE w:val="0"/>
              <w:autoSpaceDN w:val="0"/>
              <w:adjustRightInd w:val="0"/>
              <w:spacing w:after="0" w:line="258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1D35">
              <w:rPr>
                <w:rFonts w:ascii="Times New Roman" w:hAnsi="Times New Roman"/>
                <w:w w:val="99"/>
                <w:sz w:val="24"/>
                <w:szCs w:val="24"/>
              </w:rPr>
              <w:t>3</w:t>
            </w: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E17F0" w:rsidRPr="00381D35" w:rsidRDefault="00CE17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E17F0" w:rsidRPr="00381D35" w:rsidRDefault="00CE17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E17F0" w:rsidRPr="00381D35" w:rsidRDefault="00CE17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E17F0" w:rsidRPr="00381D35" w:rsidRDefault="00CE17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E17F0" w:rsidRPr="00381D35" w:rsidRDefault="00CE17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E17F0" w:rsidRPr="00381D35">
        <w:trPr>
          <w:trHeight w:val="149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E17F0" w:rsidRPr="00381D35" w:rsidRDefault="00CE17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E17F0" w:rsidRPr="00381D35" w:rsidRDefault="00CE17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E17F0" w:rsidRPr="00381D35" w:rsidRDefault="00CE17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E17F0" w:rsidRPr="00381D35" w:rsidRDefault="00CE17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E17F0" w:rsidRPr="00381D35" w:rsidRDefault="00CE17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E17F0" w:rsidRPr="00381D35" w:rsidRDefault="00CE17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</w:tr>
    </w:tbl>
    <w:p w:rsidR="00CE17F0" w:rsidRDefault="00330873">
      <w:pPr>
        <w:widowControl w:val="0"/>
        <w:autoSpaceDE w:val="0"/>
        <w:autoSpaceDN w:val="0"/>
        <w:adjustRightInd w:val="0"/>
        <w:spacing w:after="0" w:line="221" w:lineRule="auto"/>
        <w:ind w:left="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</w:t>
      </w:r>
    </w:p>
    <w:p w:rsidR="00CE17F0" w:rsidRDefault="00CE17F0">
      <w:pPr>
        <w:widowControl w:val="0"/>
        <w:autoSpaceDE w:val="0"/>
        <w:autoSpaceDN w:val="0"/>
        <w:adjustRightInd w:val="0"/>
        <w:spacing w:after="0" w:line="63" w:lineRule="exact"/>
        <w:rPr>
          <w:rFonts w:ascii="Times New Roman" w:hAnsi="Times New Roman"/>
          <w:sz w:val="24"/>
          <w:szCs w:val="24"/>
        </w:rPr>
      </w:pPr>
    </w:p>
    <w:p w:rsidR="00CE17F0" w:rsidRPr="00381D35" w:rsidRDefault="00330873">
      <w:pPr>
        <w:widowControl w:val="0"/>
        <w:numPr>
          <w:ilvl w:val="0"/>
          <w:numId w:val="4"/>
        </w:numPr>
        <w:tabs>
          <w:tab w:val="clear" w:pos="720"/>
          <w:tab w:val="num" w:pos="722"/>
        </w:tabs>
        <w:overflowPunct w:val="0"/>
        <w:autoSpaceDE w:val="0"/>
        <w:autoSpaceDN w:val="0"/>
        <w:adjustRightInd w:val="0"/>
        <w:spacing w:after="0" w:line="202" w:lineRule="auto"/>
        <w:ind w:left="40" w:right="20" w:firstLine="567"/>
        <w:jc w:val="both"/>
        <w:rPr>
          <w:rFonts w:ascii="Times New Roman" w:hAnsi="Times New Roman"/>
          <w:sz w:val="26"/>
          <w:szCs w:val="26"/>
          <w:vertAlign w:val="superscript"/>
          <w:lang w:val="ru-RU"/>
        </w:rPr>
      </w:pPr>
      <w:r w:rsidRPr="00381D35">
        <w:rPr>
          <w:rFonts w:ascii="Times New Roman" w:hAnsi="Times New Roman"/>
          <w:sz w:val="20"/>
          <w:szCs w:val="20"/>
          <w:lang w:val="ru-RU"/>
        </w:rPr>
        <w:t xml:space="preserve">Указываются полное или сокращенное официальное наименование организации и ее организационно-правовая форма (акционерное общество, общество с ограниченной ответственностью, товарищество, производственный кооператив, фонд и другие). </w:t>
      </w:r>
    </w:p>
    <w:p w:rsidR="00CE17F0" w:rsidRPr="00381D35" w:rsidRDefault="00CE17F0">
      <w:pPr>
        <w:widowControl w:val="0"/>
        <w:autoSpaceDE w:val="0"/>
        <w:autoSpaceDN w:val="0"/>
        <w:adjustRightInd w:val="0"/>
        <w:spacing w:after="0" w:line="50" w:lineRule="exact"/>
        <w:rPr>
          <w:rFonts w:ascii="Times New Roman" w:hAnsi="Times New Roman"/>
          <w:sz w:val="26"/>
          <w:szCs w:val="26"/>
          <w:vertAlign w:val="superscript"/>
          <w:lang w:val="ru-RU"/>
        </w:rPr>
      </w:pPr>
    </w:p>
    <w:p w:rsidR="00CE17F0" w:rsidRPr="00381D35" w:rsidRDefault="00330873">
      <w:pPr>
        <w:widowControl w:val="0"/>
        <w:numPr>
          <w:ilvl w:val="0"/>
          <w:numId w:val="4"/>
        </w:numPr>
        <w:tabs>
          <w:tab w:val="clear" w:pos="720"/>
          <w:tab w:val="num" w:pos="722"/>
        </w:tabs>
        <w:overflowPunct w:val="0"/>
        <w:autoSpaceDE w:val="0"/>
        <w:autoSpaceDN w:val="0"/>
        <w:adjustRightInd w:val="0"/>
        <w:spacing w:after="0" w:line="202" w:lineRule="auto"/>
        <w:ind w:left="40" w:right="20" w:firstLine="567"/>
        <w:jc w:val="both"/>
        <w:rPr>
          <w:rFonts w:ascii="Times New Roman" w:hAnsi="Times New Roman"/>
          <w:sz w:val="26"/>
          <w:szCs w:val="26"/>
          <w:vertAlign w:val="superscript"/>
          <w:lang w:val="ru-RU"/>
        </w:rPr>
      </w:pPr>
      <w:r w:rsidRPr="00381D35">
        <w:rPr>
          <w:rFonts w:ascii="Times New Roman" w:hAnsi="Times New Roman"/>
          <w:sz w:val="20"/>
          <w:szCs w:val="20"/>
          <w:lang w:val="ru-RU"/>
        </w:rPr>
        <w:t xml:space="preserve">Уставный капитал указывается согласно учредительным документам организации по состоянию на отчетную дату. Для уставных капиталов, выраженных в иностранной валюте, уставный капитал указывается в рублях по курсу Банка России на отчетную дату. </w:t>
      </w:r>
    </w:p>
    <w:p w:rsidR="00CE17F0" w:rsidRPr="00381D35" w:rsidRDefault="00CE17F0">
      <w:pPr>
        <w:widowControl w:val="0"/>
        <w:autoSpaceDE w:val="0"/>
        <w:autoSpaceDN w:val="0"/>
        <w:adjustRightInd w:val="0"/>
        <w:spacing w:after="0" w:line="52" w:lineRule="exact"/>
        <w:rPr>
          <w:rFonts w:ascii="Times New Roman" w:hAnsi="Times New Roman"/>
          <w:sz w:val="26"/>
          <w:szCs w:val="26"/>
          <w:vertAlign w:val="superscript"/>
          <w:lang w:val="ru-RU"/>
        </w:rPr>
      </w:pPr>
    </w:p>
    <w:p w:rsidR="00CE17F0" w:rsidRPr="00381D35" w:rsidRDefault="00330873">
      <w:pPr>
        <w:widowControl w:val="0"/>
        <w:numPr>
          <w:ilvl w:val="0"/>
          <w:numId w:val="4"/>
        </w:numPr>
        <w:tabs>
          <w:tab w:val="clear" w:pos="720"/>
          <w:tab w:val="num" w:pos="722"/>
        </w:tabs>
        <w:overflowPunct w:val="0"/>
        <w:autoSpaceDE w:val="0"/>
        <w:autoSpaceDN w:val="0"/>
        <w:adjustRightInd w:val="0"/>
        <w:spacing w:after="0" w:line="185" w:lineRule="auto"/>
        <w:ind w:left="40" w:right="20" w:firstLine="567"/>
        <w:jc w:val="both"/>
        <w:rPr>
          <w:rFonts w:ascii="Times New Roman" w:hAnsi="Times New Roman"/>
          <w:sz w:val="26"/>
          <w:szCs w:val="26"/>
          <w:vertAlign w:val="superscript"/>
          <w:lang w:val="ru-RU"/>
        </w:rPr>
      </w:pPr>
      <w:r w:rsidRPr="00381D35">
        <w:rPr>
          <w:rFonts w:ascii="Times New Roman" w:hAnsi="Times New Roman"/>
          <w:sz w:val="20"/>
          <w:szCs w:val="20"/>
          <w:lang w:val="ru-RU"/>
        </w:rPr>
        <w:t xml:space="preserve">Доля участия выражается в процентах от уставного капитала. Для акционерных обществ указываются также номинальная стоимость и количество акций. </w:t>
      </w:r>
    </w:p>
    <w:p w:rsidR="00CE17F0" w:rsidRPr="00381D35" w:rsidRDefault="00CE17F0">
      <w:pPr>
        <w:widowControl w:val="0"/>
        <w:autoSpaceDE w:val="0"/>
        <w:autoSpaceDN w:val="0"/>
        <w:adjustRightInd w:val="0"/>
        <w:spacing w:after="0" w:line="50" w:lineRule="exact"/>
        <w:rPr>
          <w:rFonts w:ascii="Times New Roman" w:hAnsi="Times New Roman"/>
          <w:sz w:val="26"/>
          <w:szCs w:val="26"/>
          <w:vertAlign w:val="superscript"/>
          <w:lang w:val="ru-RU"/>
        </w:rPr>
      </w:pPr>
    </w:p>
    <w:p w:rsidR="00CE17F0" w:rsidRPr="00381D35" w:rsidRDefault="00330873">
      <w:pPr>
        <w:widowControl w:val="0"/>
        <w:numPr>
          <w:ilvl w:val="0"/>
          <w:numId w:val="4"/>
        </w:numPr>
        <w:tabs>
          <w:tab w:val="clear" w:pos="720"/>
          <w:tab w:val="num" w:pos="722"/>
        </w:tabs>
        <w:overflowPunct w:val="0"/>
        <w:autoSpaceDE w:val="0"/>
        <w:autoSpaceDN w:val="0"/>
        <w:adjustRightInd w:val="0"/>
        <w:spacing w:after="0" w:line="186" w:lineRule="auto"/>
        <w:ind w:left="40" w:right="20" w:firstLine="567"/>
        <w:jc w:val="both"/>
        <w:rPr>
          <w:rFonts w:ascii="Times New Roman" w:hAnsi="Times New Roman"/>
          <w:sz w:val="26"/>
          <w:szCs w:val="26"/>
          <w:vertAlign w:val="superscript"/>
          <w:lang w:val="ru-RU"/>
        </w:rPr>
      </w:pPr>
      <w:r w:rsidRPr="00381D35">
        <w:rPr>
          <w:rFonts w:ascii="Times New Roman" w:hAnsi="Times New Roman"/>
          <w:sz w:val="20"/>
          <w:szCs w:val="20"/>
          <w:lang w:val="ru-RU"/>
        </w:rPr>
        <w:t xml:space="preserve">Указываются основание приобретения доли участия (учредительный договор, приватизация, покупка, мена, дарение, наследование и другие), а также реквизиты (дата, номер) соответствующего договора или акта. </w:t>
      </w:r>
    </w:p>
    <w:p w:rsidR="00CE17F0" w:rsidRPr="00381D35" w:rsidRDefault="00CE17F0">
      <w:pPr>
        <w:widowControl w:val="0"/>
        <w:autoSpaceDE w:val="0"/>
        <w:autoSpaceDN w:val="0"/>
        <w:adjustRightInd w:val="0"/>
        <w:spacing w:after="0" w:line="120" w:lineRule="exact"/>
        <w:rPr>
          <w:rFonts w:ascii="Times New Roman" w:hAnsi="Times New Roman"/>
          <w:sz w:val="24"/>
          <w:szCs w:val="24"/>
          <w:lang w:val="ru-RU"/>
        </w:rPr>
      </w:pPr>
    </w:p>
    <w:p w:rsidR="00CE17F0" w:rsidRDefault="00330873">
      <w:pPr>
        <w:widowControl w:val="0"/>
        <w:autoSpaceDE w:val="0"/>
        <w:autoSpaceDN w:val="0"/>
        <w:adjustRightInd w:val="0"/>
        <w:spacing w:after="0" w:line="240" w:lineRule="auto"/>
        <w:ind w:left="6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5.2. 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Иные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ценные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бумаги</w:t>
      </w:r>
      <w:proofErr w:type="spellEnd"/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60"/>
        <w:gridCol w:w="1800"/>
        <w:gridCol w:w="2500"/>
        <w:gridCol w:w="1760"/>
        <w:gridCol w:w="1420"/>
        <w:gridCol w:w="2020"/>
      </w:tblGrid>
      <w:tr w:rsidR="00CE17F0" w:rsidRPr="00381D35">
        <w:trPr>
          <w:trHeight w:val="284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17F0" w:rsidRPr="00381D35" w:rsidRDefault="00187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noProof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658752" behindDoc="1" locked="0" layoutInCell="0" allowOverlap="1">
                      <wp:simplePos x="0" y="0"/>
                      <wp:positionH relativeFrom="column">
                        <wp:posOffset>3810</wp:posOffset>
                      </wp:positionH>
                      <wp:positionV relativeFrom="paragraph">
                        <wp:posOffset>6350</wp:posOffset>
                      </wp:positionV>
                      <wp:extent cx="6506845" cy="0"/>
                      <wp:effectExtent l="0" t="0" r="0" b="0"/>
                      <wp:wrapNone/>
                      <wp:docPr id="13" name="Line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506845" cy="0"/>
                              </a:xfrm>
                              <a:prstGeom prst="line">
                                <a:avLst/>
                              </a:prstGeom>
                              <a:noFill/>
                              <a:ln w="609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FAC79ED" id="Line 17" o:spid="_x0000_s1026" style="position:absolute;z-index:-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3pt,.5pt" to="512.65pt,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nkfEEwIAACoEAAAOAAAAZHJzL2Uyb0RvYy54bWysU8GO2jAQvVfqP1i+QxI2sB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" o:allowincell="f" strokeweight=".16931mm"/>
                  </w:pict>
                </mc:Fallback>
              </mc:AlternateContent>
            </w:r>
            <w:r>
              <w:rPr>
                <w:noProof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659776" behindDoc="1" locked="0" layoutInCell="0" allowOverlap="1">
                      <wp:simplePos x="0" y="0"/>
                      <wp:positionH relativeFrom="column">
                        <wp:posOffset>1736725</wp:posOffset>
                      </wp:positionH>
                      <wp:positionV relativeFrom="paragraph">
                        <wp:posOffset>3175</wp:posOffset>
                      </wp:positionV>
                      <wp:extent cx="0" cy="1621790"/>
                      <wp:effectExtent l="0" t="0" r="0" b="0"/>
                      <wp:wrapNone/>
                      <wp:docPr id="12" name="Line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621790"/>
                              </a:xfrm>
                              <a:prstGeom prst="line">
                                <a:avLst/>
                              </a:prstGeom>
                              <a:noFill/>
                              <a:ln w="6096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2423944" id="Line 18" o:spid="_x0000_s1026" style="position:absolute;z-index:-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6.75pt,.25pt" to="136.75pt,12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" o:allowincell="f" strokeweight=".48pt"/>
                  </w:pict>
                </mc:Fallback>
              </mc:AlternateContent>
            </w:r>
            <w:r>
              <w:rPr>
                <w:noProof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660800" behindDoc="1" locked="0" layoutInCell="0" allowOverlap="1">
                      <wp:simplePos x="0" y="0"/>
                      <wp:positionH relativeFrom="column">
                        <wp:posOffset>4346575</wp:posOffset>
                      </wp:positionH>
                      <wp:positionV relativeFrom="paragraph">
                        <wp:posOffset>3175</wp:posOffset>
                      </wp:positionV>
                      <wp:extent cx="0" cy="1621790"/>
                      <wp:effectExtent l="0" t="0" r="0" b="0"/>
                      <wp:wrapNone/>
                      <wp:docPr id="11" name="Line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621790"/>
                              </a:xfrm>
                              <a:prstGeom prst="line">
                                <a:avLst/>
                              </a:prstGeom>
                              <a:noFill/>
                              <a:ln w="609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45C8189" id="Line 19" o:spid="_x0000_s1026" style="position:absolute;z-index:-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42.25pt,.25pt" to="342.25pt,12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" o:allowincell="f" strokeweight=".16931mm"/>
                  </w:pict>
                </mc:Fallback>
              </mc:AlternateContent>
            </w:r>
            <w:r>
              <w:rPr>
                <w:noProof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661824" behindDoc="1" locked="0" layoutInCell="0" allowOverlap="1">
                      <wp:simplePos x="0" y="0"/>
                      <wp:positionH relativeFrom="column">
                        <wp:posOffset>3185160</wp:posOffset>
                      </wp:positionH>
                      <wp:positionV relativeFrom="paragraph">
                        <wp:posOffset>3175</wp:posOffset>
                      </wp:positionV>
                      <wp:extent cx="0" cy="1621790"/>
                      <wp:effectExtent l="0" t="0" r="0" b="0"/>
                      <wp:wrapNone/>
                      <wp:docPr id="10" name="Line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621790"/>
                              </a:xfrm>
                              <a:prstGeom prst="line">
                                <a:avLst/>
                              </a:prstGeom>
                              <a:noFill/>
                              <a:ln w="6096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EA0A38F" id="Line 20" o:spid="_x0000_s1026" style="position:absolute;z-index:-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50.8pt,.25pt" to="250.8pt,12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" o:allowincell="f" strokeweight=".48pt"/>
                  </w:pict>
                </mc:Fallback>
              </mc:AlternateContent>
            </w:r>
            <w:r>
              <w:rPr>
                <w:noProof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662848" behindDoc="1" locked="0" layoutInCell="0" allowOverlap="1">
                      <wp:simplePos x="0" y="0"/>
                      <wp:positionH relativeFrom="column">
                        <wp:posOffset>6985</wp:posOffset>
                      </wp:positionH>
                      <wp:positionV relativeFrom="paragraph">
                        <wp:posOffset>3175</wp:posOffset>
                      </wp:positionV>
                      <wp:extent cx="0" cy="1621790"/>
                      <wp:effectExtent l="0" t="0" r="0" b="0"/>
                      <wp:wrapNone/>
                      <wp:docPr id="9" name="Line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621790"/>
                              </a:xfrm>
                              <a:prstGeom prst="line">
                                <a:avLst/>
                              </a:prstGeom>
                              <a:noFill/>
                              <a:ln w="609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BF338D5" id="Line 21" o:spid="_x0000_s1026" style="position:absolute;z-index:-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55pt,.25pt" to=".55pt,12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" o:allowincell="f" strokeweight=".16931mm"/>
                  </w:pict>
                </mc:Fallback>
              </mc:AlternateContent>
            </w:r>
            <w:r>
              <w:rPr>
                <w:noProof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663872" behindDoc="1" locked="0" layoutInCell="0" allowOverlap="1">
                      <wp:simplePos x="0" y="0"/>
                      <wp:positionH relativeFrom="column">
                        <wp:posOffset>384810</wp:posOffset>
                      </wp:positionH>
                      <wp:positionV relativeFrom="paragraph">
                        <wp:posOffset>3175</wp:posOffset>
                      </wp:positionV>
                      <wp:extent cx="0" cy="1621790"/>
                      <wp:effectExtent l="0" t="0" r="0" b="0"/>
                      <wp:wrapNone/>
                      <wp:docPr id="8" name="Line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621790"/>
                              </a:xfrm>
                              <a:prstGeom prst="line">
                                <a:avLst/>
                              </a:prstGeom>
                              <a:noFill/>
                              <a:ln w="6096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794EE67" id="Line 22" o:spid="_x0000_s1026" style="position:absolute;z-index:-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0.3pt,.25pt" to="30.3pt,12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" o:allowincell="f" strokeweight=".48pt"/>
                  </w:pict>
                </mc:Fallback>
              </mc:AlternateContent>
            </w:r>
            <w:r>
              <w:rPr>
                <w:noProof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664896" behindDoc="1" locked="0" layoutInCell="0" allowOverlap="1">
                      <wp:simplePos x="0" y="0"/>
                      <wp:positionH relativeFrom="column">
                        <wp:posOffset>5270500</wp:posOffset>
                      </wp:positionH>
                      <wp:positionV relativeFrom="paragraph">
                        <wp:posOffset>3175</wp:posOffset>
                      </wp:positionV>
                      <wp:extent cx="0" cy="1621790"/>
                      <wp:effectExtent l="0" t="0" r="0" b="0"/>
                      <wp:wrapNone/>
                      <wp:docPr id="7" name="Line 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621790"/>
                              </a:xfrm>
                              <a:prstGeom prst="line">
                                <a:avLst/>
                              </a:prstGeom>
                              <a:noFill/>
                              <a:ln w="64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BDF926D" id="Line 23" o:spid="_x0000_s1026" style="position:absolute;z-index:-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15pt,.25pt" to="415pt,12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" o:allowincell="f" strokeweight=".17778mm"/>
                  </w:pict>
                </mc:Fallback>
              </mc:AlternateContent>
            </w:r>
            <w:r>
              <w:rPr>
                <w:noProof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665920" behindDoc="1" locked="0" layoutInCell="0" allowOverlap="1">
                      <wp:simplePos x="0" y="0"/>
                      <wp:positionH relativeFrom="column">
                        <wp:posOffset>6508115</wp:posOffset>
                      </wp:positionH>
                      <wp:positionV relativeFrom="paragraph">
                        <wp:posOffset>3175</wp:posOffset>
                      </wp:positionV>
                      <wp:extent cx="0" cy="1621790"/>
                      <wp:effectExtent l="0" t="0" r="0" b="0"/>
                      <wp:wrapNone/>
                      <wp:docPr id="6" name="Line 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621790"/>
                              </a:xfrm>
                              <a:prstGeom prst="line">
                                <a:avLst/>
                              </a:prstGeom>
                              <a:noFill/>
                              <a:ln w="609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51FFF69" id="Line 24" o:spid="_x0000_s1026" style="position:absolute;z-index:-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12.45pt,.25pt" to="512.45pt,12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" o:allowincell="f" strokeweight=".16931mm"/>
                  </w:pict>
                </mc:Fallback>
              </mc:AlternateContent>
            </w:r>
            <w:r w:rsidR="00330873" w:rsidRPr="00381D35">
              <w:rPr>
                <w:rFonts w:ascii="Times New Roman" w:hAnsi="Times New Roman"/>
                <w:w w:val="95"/>
                <w:sz w:val="24"/>
                <w:szCs w:val="24"/>
              </w:rPr>
              <w:t>№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17F0" w:rsidRPr="00381D35" w:rsidRDefault="003308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81D35">
              <w:rPr>
                <w:rFonts w:ascii="Times New Roman" w:hAnsi="Times New Roman"/>
                <w:sz w:val="24"/>
                <w:szCs w:val="24"/>
              </w:rPr>
              <w:t>Вид</w:t>
            </w:r>
            <w:proofErr w:type="spellEnd"/>
            <w:r w:rsidRPr="00381D3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81D35">
              <w:rPr>
                <w:rFonts w:ascii="Times New Roman" w:hAnsi="Times New Roman"/>
                <w:sz w:val="24"/>
                <w:szCs w:val="24"/>
              </w:rPr>
              <w:t>ценной</w:t>
            </w:r>
            <w:proofErr w:type="spellEnd"/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17F0" w:rsidRPr="00381D35" w:rsidRDefault="003308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7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81D35">
              <w:rPr>
                <w:rFonts w:ascii="Times New Roman" w:hAnsi="Times New Roman"/>
                <w:sz w:val="24"/>
                <w:szCs w:val="24"/>
              </w:rPr>
              <w:t>Лицо</w:t>
            </w:r>
            <w:proofErr w:type="spellEnd"/>
            <w:r w:rsidRPr="00381D35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381D35">
              <w:rPr>
                <w:rFonts w:ascii="Times New Roman" w:hAnsi="Times New Roman"/>
                <w:sz w:val="24"/>
                <w:szCs w:val="24"/>
              </w:rPr>
              <w:t>выпустившее</w:t>
            </w:r>
            <w:proofErr w:type="spellEnd"/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17F0" w:rsidRPr="00381D35" w:rsidRDefault="003308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81D35">
              <w:rPr>
                <w:rFonts w:ascii="Times New Roman" w:hAnsi="Times New Roman"/>
                <w:w w:val="99"/>
                <w:sz w:val="24"/>
                <w:szCs w:val="24"/>
              </w:rPr>
              <w:t>Номинальная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17F0" w:rsidRPr="00381D35" w:rsidRDefault="003308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81D35">
              <w:rPr>
                <w:rFonts w:ascii="Times New Roman" w:hAnsi="Times New Roman"/>
                <w:sz w:val="24"/>
                <w:szCs w:val="24"/>
              </w:rPr>
              <w:t>Общее</w:t>
            </w:r>
            <w:proofErr w:type="spellEnd"/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17F0" w:rsidRPr="00381D35" w:rsidRDefault="00330873">
            <w:pPr>
              <w:widowControl w:val="0"/>
              <w:autoSpaceDE w:val="0"/>
              <w:autoSpaceDN w:val="0"/>
              <w:adjustRightInd w:val="0"/>
              <w:spacing w:after="0" w:line="28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81D35">
              <w:rPr>
                <w:rFonts w:ascii="Times New Roman" w:hAnsi="Times New Roman"/>
                <w:w w:val="99"/>
                <w:sz w:val="24"/>
                <w:szCs w:val="24"/>
              </w:rPr>
              <w:t>Общая</w:t>
            </w:r>
            <w:proofErr w:type="spellEnd"/>
            <w:r w:rsidRPr="00381D35">
              <w:rPr>
                <w:rFonts w:ascii="Times New Roman" w:hAnsi="Times New Roman"/>
                <w:w w:val="99"/>
                <w:sz w:val="24"/>
                <w:szCs w:val="24"/>
              </w:rPr>
              <w:t xml:space="preserve"> стоимость</w:t>
            </w:r>
            <w:r w:rsidRPr="00381D35">
              <w:rPr>
                <w:rFonts w:ascii="Times New Roman" w:hAnsi="Times New Roman"/>
                <w:w w:val="99"/>
                <w:sz w:val="32"/>
                <w:szCs w:val="32"/>
                <w:vertAlign w:val="superscript"/>
              </w:rPr>
              <w:t>2</w:t>
            </w:r>
          </w:p>
        </w:tc>
      </w:tr>
      <w:tr w:rsidR="00CE17F0" w:rsidRPr="00381D35">
        <w:trPr>
          <w:trHeight w:val="332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17F0" w:rsidRPr="00381D35" w:rsidRDefault="00330873">
            <w:pPr>
              <w:widowControl w:val="0"/>
              <w:autoSpaceDE w:val="0"/>
              <w:autoSpaceDN w:val="0"/>
              <w:adjustRightInd w:val="0"/>
              <w:spacing w:after="0" w:line="273" w:lineRule="exact"/>
              <w:ind w:right="2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1D35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17F0" w:rsidRPr="00381D35" w:rsidRDefault="00330873">
            <w:pPr>
              <w:widowControl w:val="0"/>
              <w:autoSpaceDE w:val="0"/>
              <w:autoSpaceDN w:val="0"/>
              <w:adjustRightInd w:val="0"/>
              <w:spacing w:after="0" w:line="331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1D35">
              <w:rPr>
                <w:rFonts w:ascii="Times New Roman" w:hAnsi="Times New Roman"/>
                <w:w w:val="98"/>
                <w:sz w:val="24"/>
                <w:szCs w:val="24"/>
              </w:rPr>
              <w:t>бумаги</w:t>
            </w:r>
            <w:r w:rsidRPr="00381D35">
              <w:rPr>
                <w:rFonts w:ascii="Times New Roman" w:hAnsi="Times New Roman"/>
                <w:w w:val="98"/>
                <w:sz w:val="32"/>
                <w:szCs w:val="32"/>
                <w:vertAlign w:val="superscript"/>
              </w:rPr>
              <w:t>1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17F0" w:rsidRPr="00381D35" w:rsidRDefault="00330873">
            <w:pPr>
              <w:widowControl w:val="0"/>
              <w:autoSpaceDE w:val="0"/>
              <w:autoSpaceDN w:val="0"/>
              <w:adjustRightInd w:val="0"/>
              <w:spacing w:after="0" w:line="273" w:lineRule="exact"/>
              <w:ind w:left="27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81D35">
              <w:rPr>
                <w:rFonts w:ascii="Times New Roman" w:hAnsi="Times New Roman"/>
                <w:w w:val="99"/>
                <w:sz w:val="24"/>
                <w:szCs w:val="24"/>
              </w:rPr>
              <w:t>ценную</w:t>
            </w:r>
            <w:proofErr w:type="spellEnd"/>
            <w:r w:rsidRPr="00381D35">
              <w:rPr>
                <w:rFonts w:ascii="Times New Roman" w:hAnsi="Times New Roman"/>
                <w:w w:val="99"/>
                <w:sz w:val="24"/>
                <w:szCs w:val="24"/>
              </w:rPr>
              <w:t xml:space="preserve"> </w:t>
            </w:r>
            <w:proofErr w:type="spellStart"/>
            <w:r w:rsidRPr="00381D35">
              <w:rPr>
                <w:rFonts w:ascii="Times New Roman" w:hAnsi="Times New Roman"/>
                <w:w w:val="99"/>
                <w:sz w:val="24"/>
                <w:szCs w:val="24"/>
              </w:rPr>
              <w:t>бумагу</w:t>
            </w:r>
            <w:proofErr w:type="spellEnd"/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17F0" w:rsidRPr="00381D35" w:rsidRDefault="00330873">
            <w:pPr>
              <w:widowControl w:val="0"/>
              <w:autoSpaceDE w:val="0"/>
              <w:autoSpaceDN w:val="0"/>
              <w:adjustRightInd w:val="0"/>
              <w:spacing w:after="0" w:line="273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81D35">
              <w:rPr>
                <w:rFonts w:ascii="Times New Roman" w:hAnsi="Times New Roman"/>
                <w:w w:val="98"/>
                <w:sz w:val="24"/>
                <w:szCs w:val="24"/>
              </w:rPr>
              <w:t>величина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17F0" w:rsidRPr="00381D35" w:rsidRDefault="00330873">
            <w:pPr>
              <w:widowControl w:val="0"/>
              <w:autoSpaceDE w:val="0"/>
              <w:autoSpaceDN w:val="0"/>
              <w:adjustRightInd w:val="0"/>
              <w:spacing w:after="0" w:line="273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81D35">
              <w:rPr>
                <w:rFonts w:ascii="Times New Roman" w:hAnsi="Times New Roman"/>
                <w:sz w:val="24"/>
                <w:szCs w:val="24"/>
              </w:rPr>
              <w:t>количество</w:t>
            </w:r>
            <w:proofErr w:type="spellEnd"/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17F0" w:rsidRPr="00381D35" w:rsidRDefault="00330873">
            <w:pPr>
              <w:widowControl w:val="0"/>
              <w:autoSpaceDE w:val="0"/>
              <w:autoSpaceDN w:val="0"/>
              <w:adjustRightInd w:val="0"/>
              <w:spacing w:after="0" w:line="273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1D35">
              <w:rPr>
                <w:rFonts w:ascii="Times New Roman" w:hAnsi="Times New Roman"/>
                <w:w w:val="99"/>
                <w:sz w:val="24"/>
                <w:szCs w:val="24"/>
              </w:rPr>
              <w:t>(</w:t>
            </w:r>
            <w:proofErr w:type="spellStart"/>
            <w:proofErr w:type="gramStart"/>
            <w:r w:rsidRPr="00381D35">
              <w:rPr>
                <w:rFonts w:ascii="Times New Roman" w:hAnsi="Times New Roman"/>
                <w:w w:val="99"/>
                <w:sz w:val="24"/>
                <w:szCs w:val="24"/>
              </w:rPr>
              <w:t>руб</w:t>
            </w:r>
            <w:proofErr w:type="spellEnd"/>
            <w:proofErr w:type="gramEnd"/>
            <w:r w:rsidRPr="00381D35">
              <w:rPr>
                <w:rFonts w:ascii="Times New Roman" w:hAnsi="Times New Roman"/>
                <w:w w:val="99"/>
                <w:sz w:val="24"/>
                <w:szCs w:val="24"/>
              </w:rPr>
              <w:t>.)</w:t>
            </w:r>
          </w:p>
        </w:tc>
      </w:tr>
      <w:tr w:rsidR="00CE17F0" w:rsidRPr="00381D35">
        <w:trPr>
          <w:trHeight w:val="218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17F0" w:rsidRPr="00381D35" w:rsidRDefault="00CE17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17F0" w:rsidRPr="00381D35" w:rsidRDefault="00CE17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17F0" w:rsidRPr="00381D35" w:rsidRDefault="00CE17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17F0" w:rsidRPr="00381D35" w:rsidRDefault="00330873">
            <w:pPr>
              <w:widowControl w:val="0"/>
              <w:autoSpaceDE w:val="0"/>
              <w:autoSpaceDN w:val="0"/>
              <w:adjustRightInd w:val="0"/>
              <w:spacing w:after="0" w:line="217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81D35">
              <w:rPr>
                <w:rFonts w:ascii="Times New Roman" w:hAnsi="Times New Roman"/>
                <w:w w:val="99"/>
                <w:sz w:val="24"/>
                <w:szCs w:val="24"/>
              </w:rPr>
              <w:t>обязательства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17F0" w:rsidRPr="00381D35" w:rsidRDefault="00CE17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17F0" w:rsidRPr="00381D35" w:rsidRDefault="00CE17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E17F0" w:rsidRPr="00381D35">
        <w:trPr>
          <w:trHeight w:val="281"/>
        </w:trPr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E17F0" w:rsidRPr="00381D35" w:rsidRDefault="00CE17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E17F0" w:rsidRPr="00381D35" w:rsidRDefault="00CE17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E17F0" w:rsidRPr="00381D35" w:rsidRDefault="00CE17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E17F0" w:rsidRPr="00381D35" w:rsidRDefault="003308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1D35">
              <w:rPr>
                <w:rFonts w:ascii="Times New Roman" w:hAnsi="Times New Roman"/>
                <w:w w:val="99"/>
                <w:sz w:val="24"/>
                <w:szCs w:val="24"/>
              </w:rPr>
              <w:t>(</w:t>
            </w:r>
            <w:proofErr w:type="spellStart"/>
            <w:proofErr w:type="gramStart"/>
            <w:r w:rsidRPr="00381D35">
              <w:rPr>
                <w:rFonts w:ascii="Times New Roman" w:hAnsi="Times New Roman"/>
                <w:w w:val="99"/>
                <w:sz w:val="24"/>
                <w:szCs w:val="24"/>
              </w:rPr>
              <w:t>руб</w:t>
            </w:r>
            <w:proofErr w:type="spellEnd"/>
            <w:proofErr w:type="gramEnd"/>
            <w:r w:rsidRPr="00381D35">
              <w:rPr>
                <w:rFonts w:ascii="Times New Roman" w:hAnsi="Times New Roman"/>
                <w:w w:val="99"/>
                <w:sz w:val="24"/>
                <w:szCs w:val="24"/>
              </w:rPr>
              <w:t>.)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E17F0" w:rsidRPr="00381D35" w:rsidRDefault="00CE17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E17F0" w:rsidRPr="00381D35" w:rsidRDefault="00CE17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E17F0" w:rsidRPr="00381D35">
        <w:trPr>
          <w:trHeight w:val="221"/>
        </w:trPr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E17F0" w:rsidRPr="00381D35" w:rsidRDefault="00330873">
            <w:pPr>
              <w:widowControl w:val="0"/>
              <w:autoSpaceDE w:val="0"/>
              <w:autoSpaceDN w:val="0"/>
              <w:adjustRightInd w:val="0"/>
              <w:spacing w:after="0" w:line="217" w:lineRule="exact"/>
              <w:ind w:right="2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1D35">
              <w:rPr>
                <w:rFonts w:ascii="Times New Roman" w:hAnsi="Times New Roman"/>
                <w:w w:val="99"/>
                <w:sz w:val="20"/>
                <w:szCs w:val="20"/>
              </w:rPr>
              <w:t>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E17F0" w:rsidRPr="00381D35" w:rsidRDefault="00330873">
            <w:pPr>
              <w:widowControl w:val="0"/>
              <w:autoSpaceDE w:val="0"/>
              <w:autoSpaceDN w:val="0"/>
              <w:adjustRightInd w:val="0"/>
              <w:spacing w:after="0" w:line="217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1D35">
              <w:rPr>
                <w:rFonts w:ascii="Times New Roman" w:hAnsi="Times New Roman"/>
                <w:w w:val="99"/>
                <w:sz w:val="20"/>
                <w:szCs w:val="20"/>
              </w:rPr>
              <w:t>2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E17F0" w:rsidRPr="00381D35" w:rsidRDefault="00330873">
            <w:pPr>
              <w:widowControl w:val="0"/>
              <w:autoSpaceDE w:val="0"/>
              <w:autoSpaceDN w:val="0"/>
              <w:adjustRightInd w:val="0"/>
              <w:spacing w:after="0" w:line="217" w:lineRule="exact"/>
              <w:ind w:left="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1D35">
              <w:rPr>
                <w:rFonts w:ascii="Times New Roman" w:hAnsi="Times New Roman"/>
                <w:w w:val="99"/>
                <w:sz w:val="20"/>
                <w:szCs w:val="20"/>
              </w:rPr>
              <w:t>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E17F0" w:rsidRPr="00381D35" w:rsidRDefault="00330873">
            <w:pPr>
              <w:widowControl w:val="0"/>
              <w:autoSpaceDE w:val="0"/>
              <w:autoSpaceDN w:val="0"/>
              <w:adjustRightInd w:val="0"/>
              <w:spacing w:after="0" w:line="217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1D35">
              <w:rPr>
                <w:rFonts w:ascii="Times New Roman" w:hAnsi="Times New Roman"/>
                <w:w w:val="99"/>
                <w:sz w:val="20"/>
                <w:szCs w:val="20"/>
              </w:rPr>
              <w:t>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E17F0" w:rsidRPr="00381D35" w:rsidRDefault="00330873">
            <w:pPr>
              <w:widowControl w:val="0"/>
              <w:autoSpaceDE w:val="0"/>
              <w:autoSpaceDN w:val="0"/>
              <w:adjustRightInd w:val="0"/>
              <w:spacing w:after="0" w:line="217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1D35">
              <w:rPr>
                <w:rFonts w:ascii="Times New Roman" w:hAnsi="Times New Roman"/>
                <w:w w:val="99"/>
                <w:sz w:val="20"/>
                <w:szCs w:val="20"/>
              </w:rPr>
              <w:t>5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E17F0" w:rsidRPr="00381D35" w:rsidRDefault="00330873">
            <w:pPr>
              <w:widowControl w:val="0"/>
              <w:autoSpaceDE w:val="0"/>
              <w:autoSpaceDN w:val="0"/>
              <w:adjustRightInd w:val="0"/>
              <w:spacing w:after="0" w:line="217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1D35">
              <w:rPr>
                <w:rFonts w:ascii="Times New Roman" w:hAnsi="Times New Roman"/>
                <w:w w:val="99"/>
                <w:sz w:val="20"/>
                <w:szCs w:val="20"/>
              </w:rPr>
              <w:t>6</w:t>
            </w:r>
          </w:p>
        </w:tc>
      </w:tr>
      <w:tr w:rsidR="00CE17F0" w:rsidRPr="00381D35">
        <w:trPr>
          <w:trHeight w:val="260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17F0" w:rsidRPr="00381D35" w:rsidRDefault="00330873">
            <w:pPr>
              <w:widowControl w:val="0"/>
              <w:autoSpaceDE w:val="0"/>
              <w:autoSpaceDN w:val="0"/>
              <w:adjustRightInd w:val="0"/>
              <w:spacing w:after="0" w:line="259" w:lineRule="exact"/>
              <w:ind w:right="4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1D35">
              <w:rPr>
                <w:rFonts w:ascii="Times New Roman" w:hAnsi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17F0" w:rsidRPr="00381D35" w:rsidRDefault="00CE17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17F0" w:rsidRPr="00381D35" w:rsidRDefault="00CE17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17F0" w:rsidRPr="00381D35" w:rsidRDefault="00CE17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17F0" w:rsidRPr="00381D35" w:rsidRDefault="00CE17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17F0" w:rsidRPr="00381D35" w:rsidRDefault="00CE17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E17F0" w:rsidRPr="00381D35">
        <w:trPr>
          <w:trHeight w:val="70"/>
        </w:trPr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E17F0" w:rsidRPr="00381D35" w:rsidRDefault="00CE17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6"/>
                <w:szCs w:val="6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E17F0" w:rsidRPr="00381D35" w:rsidRDefault="00CE17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6"/>
                <w:szCs w:val="6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E17F0" w:rsidRPr="00381D35" w:rsidRDefault="00CE17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6"/>
                <w:szCs w:val="6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E17F0" w:rsidRPr="00381D35" w:rsidRDefault="00CE17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6"/>
                <w:szCs w:val="6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E17F0" w:rsidRPr="00381D35" w:rsidRDefault="00CE17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6"/>
                <w:szCs w:val="6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E17F0" w:rsidRPr="00381D35" w:rsidRDefault="00CE17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6"/>
                <w:szCs w:val="6"/>
              </w:rPr>
            </w:pPr>
          </w:p>
        </w:tc>
      </w:tr>
      <w:tr w:rsidR="00CE17F0" w:rsidRPr="00381D35">
        <w:trPr>
          <w:trHeight w:val="256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17F0" w:rsidRPr="00381D35" w:rsidRDefault="00330873">
            <w:pPr>
              <w:widowControl w:val="0"/>
              <w:autoSpaceDE w:val="0"/>
              <w:autoSpaceDN w:val="0"/>
              <w:adjustRightInd w:val="0"/>
              <w:spacing w:after="0" w:line="255" w:lineRule="exact"/>
              <w:ind w:right="4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1D35">
              <w:rPr>
                <w:rFonts w:ascii="Times New Roman" w:hAnsi="Times New Roman"/>
                <w:w w:val="99"/>
                <w:sz w:val="24"/>
                <w:szCs w:val="24"/>
              </w:rPr>
              <w:t>2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17F0" w:rsidRPr="00381D35" w:rsidRDefault="00CE17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17F0" w:rsidRPr="00381D35" w:rsidRDefault="00CE17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17F0" w:rsidRPr="00381D35" w:rsidRDefault="00CE17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17F0" w:rsidRPr="00381D35" w:rsidRDefault="00CE17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17F0" w:rsidRPr="00381D35" w:rsidRDefault="00CE17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E17F0" w:rsidRPr="00381D35">
        <w:trPr>
          <w:trHeight w:val="144"/>
        </w:trPr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E17F0" w:rsidRPr="00381D35" w:rsidRDefault="00CE17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E17F0" w:rsidRPr="00381D35" w:rsidRDefault="00CE17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E17F0" w:rsidRPr="00381D35" w:rsidRDefault="00CE17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E17F0" w:rsidRPr="00381D35" w:rsidRDefault="00CE17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E17F0" w:rsidRPr="00381D35" w:rsidRDefault="00CE17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E17F0" w:rsidRPr="00381D35" w:rsidRDefault="00CE17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CE17F0" w:rsidRPr="00381D35">
        <w:trPr>
          <w:trHeight w:val="256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17F0" w:rsidRPr="00381D35" w:rsidRDefault="00330873">
            <w:pPr>
              <w:widowControl w:val="0"/>
              <w:autoSpaceDE w:val="0"/>
              <w:autoSpaceDN w:val="0"/>
              <w:adjustRightInd w:val="0"/>
              <w:spacing w:after="0" w:line="255" w:lineRule="exact"/>
              <w:ind w:right="4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1D35">
              <w:rPr>
                <w:rFonts w:ascii="Times New Roman" w:hAnsi="Times New Roman"/>
                <w:w w:val="99"/>
                <w:sz w:val="24"/>
                <w:szCs w:val="24"/>
              </w:rPr>
              <w:t>3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17F0" w:rsidRPr="00381D35" w:rsidRDefault="00CE17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17F0" w:rsidRPr="00381D35" w:rsidRDefault="00CE17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17F0" w:rsidRPr="00381D35" w:rsidRDefault="00CE17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17F0" w:rsidRPr="00381D35" w:rsidRDefault="00CE17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17F0" w:rsidRPr="00381D35" w:rsidRDefault="00CE17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CE17F0" w:rsidRDefault="00187655">
      <w:pPr>
        <w:widowControl w:val="0"/>
        <w:autoSpaceDE w:val="0"/>
        <w:autoSpaceDN w:val="0"/>
        <w:adjustRightInd w:val="0"/>
        <w:spacing w:after="0" w:line="124" w:lineRule="exact"/>
        <w:rPr>
          <w:rFonts w:ascii="Times New Roman" w:hAnsi="Times New Roman"/>
          <w:sz w:val="24"/>
          <w:szCs w:val="24"/>
        </w:rPr>
      </w:pP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66944" behindDoc="1" locked="0" layoutInCell="0" allowOverlap="1">
                <wp:simplePos x="0" y="0"/>
                <wp:positionH relativeFrom="column">
                  <wp:posOffset>3810</wp:posOffset>
                </wp:positionH>
                <wp:positionV relativeFrom="paragraph">
                  <wp:posOffset>97790</wp:posOffset>
                </wp:positionV>
                <wp:extent cx="6506845" cy="0"/>
                <wp:effectExtent l="0" t="0" r="0" b="0"/>
                <wp:wrapNone/>
                <wp:docPr id="5" name="Lin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06845" cy="0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134C38D" id="Line 25" o:spid="_x0000_s1026" style="position:absolute;z-index:-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3pt,7.7pt" to="512.65pt,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" o:allowincell="f" strokeweight=".16931mm"/>
            </w:pict>
          </mc:Fallback>
        </mc:AlternateContent>
      </w:r>
    </w:p>
    <w:p w:rsidR="00CE17F0" w:rsidRDefault="00330873">
      <w:pPr>
        <w:widowControl w:val="0"/>
        <w:autoSpaceDE w:val="0"/>
        <w:autoSpaceDN w:val="0"/>
        <w:adjustRightInd w:val="0"/>
        <w:spacing w:after="0" w:line="240" w:lineRule="auto"/>
        <w:ind w:left="6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13"/>
          <w:szCs w:val="13"/>
        </w:rPr>
        <w:t>__________________________________________</w:t>
      </w:r>
    </w:p>
    <w:p w:rsidR="00CE17F0" w:rsidRDefault="00CE17F0">
      <w:pPr>
        <w:widowControl w:val="0"/>
        <w:autoSpaceDE w:val="0"/>
        <w:autoSpaceDN w:val="0"/>
        <w:adjustRightInd w:val="0"/>
        <w:spacing w:after="0" w:line="156" w:lineRule="exact"/>
        <w:rPr>
          <w:rFonts w:ascii="Times New Roman" w:hAnsi="Times New Roman"/>
          <w:sz w:val="24"/>
          <w:szCs w:val="24"/>
        </w:rPr>
      </w:pPr>
    </w:p>
    <w:p w:rsidR="00CE17F0" w:rsidRPr="00381D35" w:rsidRDefault="00330873">
      <w:pPr>
        <w:widowControl w:val="0"/>
        <w:numPr>
          <w:ilvl w:val="0"/>
          <w:numId w:val="5"/>
        </w:numPr>
        <w:tabs>
          <w:tab w:val="clear" w:pos="720"/>
          <w:tab w:val="num" w:pos="722"/>
        </w:tabs>
        <w:overflowPunct w:val="0"/>
        <w:autoSpaceDE w:val="0"/>
        <w:autoSpaceDN w:val="0"/>
        <w:adjustRightInd w:val="0"/>
        <w:spacing w:after="0" w:line="186" w:lineRule="auto"/>
        <w:ind w:left="40" w:right="20" w:firstLine="567"/>
        <w:jc w:val="both"/>
        <w:rPr>
          <w:rFonts w:ascii="Times New Roman" w:hAnsi="Times New Roman"/>
          <w:sz w:val="26"/>
          <w:szCs w:val="26"/>
          <w:vertAlign w:val="superscript"/>
          <w:lang w:val="ru-RU"/>
        </w:rPr>
      </w:pPr>
      <w:r w:rsidRPr="00381D35">
        <w:rPr>
          <w:rFonts w:ascii="Times New Roman" w:hAnsi="Times New Roman"/>
          <w:sz w:val="20"/>
          <w:szCs w:val="20"/>
          <w:lang w:val="ru-RU"/>
        </w:rPr>
        <w:t xml:space="preserve">Указываются все ценные бумаги по видам (облигации, векселя и другие), за исключением акций, указанных в подразделе 5.1 «Акции и иное участие в коммерческих организациях и фондах». </w:t>
      </w:r>
    </w:p>
    <w:p w:rsidR="00CE17F0" w:rsidRPr="00381D35" w:rsidRDefault="00CE17F0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/>
          <w:sz w:val="26"/>
          <w:szCs w:val="26"/>
          <w:vertAlign w:val="superscript"/>
          <w:lang w:val="ru-RU"/>
        </w:rPr>
      </w:pPr>
    </w:p>
    <w:p w:rsidR="00CE17F0" w:rsidRPr="00381D35" w:rsidRDefault="00330873">
      <w:pPr>
        <w:widowControl w:val="0"/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184" w:lineRule="auto"/>
        <w:ind w:hanging="113"/>
        <w:jc w:val="both"/>
        <w:rPr>
          <w:rFonts w:ascii="Times New Roman" w:hAnsi="Times New Roman"/>
          <w:sz w:val="26"/>
          <w:szCs w:val="26"/>
          <w:vertAlign w:val="superscript"/>
          <w:lang w:val="ru-RU"/>
        </w:rPr>
      </w:pPr>
      <w:r w:rsidRPr="00381D35">
        <w:rPr>
          <w:rFonts w:ascii="Times New Roman" w:hAnsi="Times New Roman"/>
          <w:sz w:val="20"/>
          <w:szCs w:val="20"/>
          <w:lang w:val="ru-RU"/>
        </w:rPr>
        <w:t xml:space="preserve">Указывается общая стоимость ценных бумаг данного вида исходя из стоимости их приобретения (если ее </w:t>
      </w:r>
    </w:p>
    <w:p w:rsidR="00CE17F0" w:rsidRPr="00381D35" w:rsidRDefault="00CE17F0">
      <w:pPr>
        <w:widowControl w:val="0"/>
        <w:autoSpaceDE w:val="0"/>
        <w:autoSpaceDN w:val="0"/>
        <w:adjustRightInd w:val="0"/>
        <w:spacing w:after="0" w:line="50" w:lineRule="exact"/>
        <w:rPr>
          <w:rFonts w:ascii="Times New Roman" w:hAnsi="Times New Roman"/>
          <w:sz w:val="26"/>
          <w:szCs w:val="26"/>
          <w:vertAlign w:val="superscript"/>
          <w:lang w:val="ru-RU"/>
        </w:rPr>
      </w:pPr>
    </w:p>
    <w:p w:rsidR="00CE17F0" w:rsidRPr="00381D35" w:rsidRDefault="00330873">
      <w:pPr>
        <w:widowControl w:val="0"/>
        <w:overflowPunct w:val="0"/>
        <w:autoSpaceDE w:val="0"/>
        <w:autoSpaceDN w:val="0"/>
        <w:adjustRightInd w:val="0"/>
        <w:spacing w:after="0" w:line="213" w:lineRule="auto"/>
        <w:ind w:left="40" w:right="20"/>
        <w:jc w:val="both"/>
        <w:rPr>
          <w:rFonts w:ascii="Times New Roman" w:hAnsi="Times New Roman"/>
          <w:sz w:val="26"/>
          <w:szCs w:val="26"/>
          <w:vertAlign w:val="superscript"/>
          <w:lang w:val="ru-RU"/>
        </w:rPr>
      </w:pPr>
      <w:r w:rsidRPr="00381D35">
        <w:rPr>
          <w:rFonts w:ascii="Times New Roman" w:hAnsi="Times New Roman"/>
          <w:sz w:val="20"/>
          <w:szCs w:val="20"/>
          <w:lang w:val="ru-RU"/>
        </w:rPr>
        <w:t xml:space="preserve">нельзя определить – исходя из рыночной стоимости или номинальной стоимости). Для обязательств, выраженных в иностранной валюте, стоимость указывается в рублях по курсу Банка России на отчетную дату. </w:t>
      </w:r>
    </w:p>
    <w:p w:rsidR="00CE17F0" w:rsidRPr="00381D35" w:rsidRDefault="00CE17F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  <w:sectPr w:rsidR="00CE17F0" w:rsidRPr="00381D35">
          <w:pgSz w:w="11906" w:h="16838"/>
          <w:pgMar w:top="388" w:right="660" w:bottom="69" w:left="980" w:header="720" w:footer="720" w:gutter="0"/>
          <w:cols w:space="720" w:equalWidth="0">
            <w:col w:w="10260"/>
          </w:cols>
          <w:noEndnote/>
        </w:sectPr>
      </w:pPr>
    </w:p>
    <w:p w:rsidR="00CE17F0" w:rsidRPr="00381D35" w:rsidRDefault="00CE17F0">
      <w:pPr>
        <w:widowControl w:val="0"/>
        <w:autoSpaceDE w:val="0"/>
        <w:autoSpaceDN w:val="0"/>
        <w:adjustRightInd w:val="0"/>
        <w:spacing w:after="0" w:line="334" w:lineRule="exact"/>
        <w:rPr>
          <w:rFonts w:ascii="Times New Roman" w:hAnsi="Times New Roman"/>
          <w:sz w:val="24"/>
          <w:szCs w:val="24"/>
          <w:lang w:val="ru-RU"/>
        </w:rPr>
      </w:pPr>
    </w:p>
    <w:p w:rsidR="00CE17F0" w:rsidRPr="00381D35" w:rsidRDefault="00330873">
      <w:pPr>
        <w:widowControl w:val="0"/>
        <w:overflowPunct w:val="0"/>
        <w:autoSpaceDE w:val="0"/>
        <w:autoSpaceDN w:val="0"/>
        <w:adjustRightInd w:val="0"/>
        <w:spacing w:after="0" w:line="214" w:lineRule="auto"/>
        <w:ind w:firstLine="567"/>
        <w:rPr>
          <w:rFonts w:ascii="Times New Roman" w:hAnsi="Times New Roman"/>
          <w:sz w:val="24"/>
          <w:szCs w:val="24"/>
          <w:lang w:val="ru-RU"/>
        </w:rPr>
      </w:pPr>
      <w:r w:rsidRPr="00381D35">
        <w:rPr>
          <w:rFonts w:ascii="Times New Roman" w:hAnsi="Times New Roman"/>
          <w:b/>
          <w:bCs/>
          <w:sz w:val="24"/>
          <w:szCs w:val="24"/>
          <w:lang w:val="ru-RU"/>
        </w:rPr>
        <w:t xml:space="preserve">Итого по разделу 5 </w:t>
      </w:r>
      <w:r w:rsidRPr="00381D35">
        <w:rPr>
          <w:rFonts w:ascii="Times New Roman" w:hAnsi="Times New Roman"/>
          <w:sz w:val="24"/>
          <w:szCs w:val="24"/>
          <w:lang w:val="ru-RU"/>
        </w:rPr>
        <w:t>“Сведения о ценных бумагах”</w:t>
      </w:r>
      <w:r w:rsidRPr="00381D35">
        <w:rPr>
          <w:rFonts w:ascii="Times New Roman" w:hAnsi="Times New Roman"/>
          <w:b/>
          <w:bCs/>
          <w:sz w:val="24"/>
          <w:szCs w:val="24"/>
          <w:lang w:val="ru-RU"/>
        </w:rPr>
        <w:t xml:space="preserve"> </w:t>
      </w:r>
      <w:r w:rsidRPr="00381D35">
        <w:rPr>
          <w:rFonts w:ascii="Times New Roman" w:hAnsi="Times New Roman"/>
          <w:sz w:val="24"/>
          <w:szCs w:val="24"/>
          <w:lang w:val="ru-RU"/>
        </w:rPr>
        <w:t>суммарная декларированная стоимость</w:t>
      </w:r>
      <w:r w:rsidRPr="00381D35">
        <w:rPr>
          <w:rFonts w:ascii="Times New Roman" w:hAnsi="Times New Roman"/>
          <w:b/>
          <w:bCs/>
          <w:sz w:val="24"/>
          <w:szCs w:val="24"/>
          <w:lang w:val="ru-RU"/>
        </w:rPr>
        <w:t xml:space="preserve"> </w:t>
      </w:r>
      <w:r w:rsidRPr="00381D35">
        <w:rPr>
          <w:rFonts w:ascii="Times New Roman" w:hAnsi="Times New Roman"/>
          <w:sz w:val="24"/>
          <w:szCs w:val="24"/>
          <w:lang w:val="ru-RU"/>
        </w:rPr>
        <w:t>ценных бумаг, включая доли участия в коммерческих организациях (руб.), _________________</w:t>
      </w:r>
    </w:p>
    <w:p w:rsidR="00CE17F0" w:rsidRPr="00381D35" w:rsidRDefault="00CE17F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  <w:sectPr w:rsidR="00CE17F0" w:rsidRPr="00381D35">
          <w:type w:val="continuous"/>
          <w:pgSz w:w="11906" w:h="16838"/>
          <w:pgMar w:top="388" w:right="680" w:bottom="69" w:left="1020" w:header="720" w:footer="720" w:gutter="0"/>
          <w:cols w:space="720" w:equalWidth="0">
            <w:col w:w="10200"/>
          </w:cols>
          <w:noEndnote/>
        </w:sectPr>
      </w:pPr>
    </w:p>
    <w:p w:rsidR="00CE17F0" w:rsidRPr="00381D35" w:rsidRDefault="00330873">
      <w:pPr>
        <w:widowControl w:val="0"/>
        <w:autoSpaceDE w:val="0"/>
        <w:autoSpaceDN w:val="0"/>
        <w:adjustRightInd w:val="0"/>
        <w:spacing w:after="0" w:line="239" w:lineRule="auto"/>
        <w:ind w:left="5100"/>
        <w:rPr>
          <w:rFonts w:ascii="Times New Roman" w:hAnsi="Times New Roman"/>
          <w:sz w:val="24"/>
          <w:szCs w:val="24"/>
          <w:lang w:val="ru-RU"/>
        </w:rPr>
      </w:pPr>
      <w:bookmarkStart w:id="8" w:name="page9"/>
      <w:bookmarkEnd w:id="8"/>
      <w:r w:rsidRPr="00381D35">
        <w:rPr>
          <w:rFonts w:ascii="Times New Roman" w:hAnsi="Times New Roman"/>
          <w:sz w:val="20"/>
          <w:szCs w:val="20"/>
          <w:lang w:val="ru-RU"/>
        </w:rPr>
        <w:lastRenderedPageBreak/>
        <w:t>5</w:t>
      </w:r>
    </w:p>
    <w:p w:rsidR="00CE17F0" w:rsidRPr="00381D35" w:rsidRDefault="00CE17F0">
      <w:pPr>
        <w:widowControl w:val="0"/>
        <w:autoSpaceDE w:val="0"/>
        <w:autoSpaceDN w:val="0"/>
        <w:adjustRightInd w:val="0"/>
        <w:spacing w:after="0" w:line="297" w:lineRule="exact"/>
        <w:rPr>
          <w:rFonts w:ascii="Times New Roman" w:hAnsi="Times New Roman"/>
          <w:sz w:val="24"/>
          <w:szCs w:val="24"/>
          <w:lang w:val="ru-RU"/>
        </w:rPr>
      </w:pPr>
    </w:p>
    <w:p w:rsidR="00CE17F0" w:rsidRDefault="00330873">
      <w:pPr>
        <w:widowControl w:val="0"/>
        <w:overflowPunct w:val="0"/>
        <w:autoSpaceDE w:val="0"/>
        <w:autoSpaceDN w:val="0"/>
        <w:adjustRightInd w:val="0"/>
        <w:spacing w:after="0" w:line="191" w:lineRule="auto"/>
        <w:ind w:left="600" w:right="2160"/>
        <w:rPr>
          <w:rFonts w:ascii="Times New Roman" w:hAnsi="Times New Roman"/>
          <w:sz w:val="24"/>
          <w:szCs w:val="24"/>
        </w:rPr>
      </w:pPr>
      <w:r w:rsidRPr="00381D35">
        <w:rPr>
          <w:rFonts w:ascii="Times New Roman" w:hAnsi="Times New Roman"/>
          <w:b/>
          <w:bCs/>
          <w:sz w:val="23"/>
          <w:szCs w:val="23"/>
          <w:lang w:val="ru-RU"/>
        </w:rPr>
        <w:t xml:space="preserve">Раздел 6. Сведения об обязательствах имущественного характера 6.1. </w:t>
      </w:r>
      <w:proofErr w:type="spellStart"/>
      <w:r>
        <w:rPr>
          <w:rFonts w:ascii="Times New Roman" w:hAnsi="Times New Roman"/>
          <w:b/>
          <w:bCs/>
          <w:sz w:val="23"/>
          <w:szCs w:val="23"/>
        </w:rPr>
        <w:t>Объекты</w:t>
      </w:r>
      <w:proofErr w:type="spellEnd"/>
      <w:r>
        <w:rPr>
          <w:rFonts w:ascii="Times New Roman" w:hAnsi="Times New Roman"/>
          <w:b/>
          <w:bCs/>
          <w:sz w:val="23"/>
          <w:szCs w:val="23"/>
        </w:rPr>
        <w:t xml:space="preserve"> </w:t>
      </w:r>
      <w:proofErr w:type="spellStart"/>
      <w:r>
        <w:rPr>
          <w:rFonts w:ascii="Times New Roman" w:hAnsi="Times New Roman"/>
          <w:b/>
          <w:bCs/>
          <w:sz w:val="23"/>
          <w:szCs w:val="23"/>
        </w:rPr>
        <w:t>недвижимого</w:t>
      </w:r>
      <w:proofErr w:type="spellEnd"/>
      <w:r>
        <w:rPr>
          <w:rFonts w:ascii="Times New Roman" w:hAnsi="Times New Roman"/>
          <w:b/>
          <w:bCs/>
          <w:sz w:val="23"/>
          <w:szCs w:val="23"/>
        </w:rPr>
        <w:t xml:space="preserve"> </w:t>
      </w:r>
      <w:proofErr w:type="spellStart"/>
      <w:r>
        <w:rPr>
          <w:rFonts w:ascii="Times New Roman" w:hAnsi="Times New Roman"/>
          <w:b/>
          <w:bCs/>
          <w:sz w:val="23"/>
          <w:szCs w:val="23"/>
        </w:rPr>
        <w:t>имущества</w:t>
      </w:r>
      <w:proofErr w:type="spellEnd"/>
      <w:r>
        <w:rPr>
          <w:rFonts w:ascii="Times New Roman" w:hAnsi="Times New Roman"/>
          <w:b/>
          <w:bCs/>
          <w:sz w:val="23"/>
          <w:szCs w:val="23"/>
        </w:rPr>
        <w:t xml:space="preserve">, </w:t>
      </w:r>
      <w:proofErr w:type="spellStart"/>
      <w:r>
        <w:rPr>
          <w:rFonts w:ascii="Times New Roman" w:hAnsi="Times New Roman"/>
          <w:b/>
          <w:bCs/>
          <w:sz w:val="23"/>
          <w:szCs w:val="23"/>
        </w:rPr>
        <w:t>находящиеся</w:t>
      </w:r>
      <w:proofErr w:type="spellEnd"/>
      <w:r>
        <w:rPr>
          <w:rFonts w:ascii="Times New Roman" w:hAnsi="Times New Roman"/>
          <w:b/>
          <w:bCs/>
          <w:sz w:val="23"/>
          <w:szCs w:val="23"/>
        </w:rPr>
        <w:t xml:space="preserve"> в пользовании</w:t>
      </w:r>
      <w:r>
        <w:rPr>
          <w:rFonts w:ascii="Times New Roman" w:hAnsi="Times New Roman"/>
          <w:b/>
          <w:bCs/>
          <w:sz w:val="31"/>
          <w:szCs w:val="31"/>
          <w:vertAlign w:val="superscript"/>
        </w:rPr>
        <w:t>1</w:t>
      </w:r>
    </w:p>
    <w:p w:rsidR="00CE17F0" w:rsidRDefault="00CE17F0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20"/>
        <w:gridCol w:w="1700"/>
        <w:gridCol w:w="1980"/>
        <w:gridCol w:w="2000"/>
        <w:gridCol w:w="2540"/>
        <w:gridCol w:w="1420"/>
      </w:tblGrid>
      <w:tr w:rsidR="00CE17F0" w:rsidRPr="00381D35">
        <w:trPr>
          <w:trHeight w:val="256"/>
        </w:trPr>
        <w:tc>
          <w:tcPr>
            <w:tcW w:w="62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CE17F0" w:rsidRPr="00381D35" w:rsidRDefault="00330873">
            <w:pPr>
              <w:widowControl w:val="0"/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1D35">
              <w:rPr>
                <w:rFonts w:ascii="Times New Roman" w:hAnsi="Times New Roman"/>
                <w:w w:val="95"/>
                <w:sz w:val="24"/>
                <w:szCs w:val="24"/>
              </w:rPr>
              <w:t>№</w:t>
            </w:r>
          </w:p>
        </w:tc>
        <w:tc>
          <w:tcPr>
            <w:tcW w:w="17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CE17F0" w:rsidRPr="00381D35" w:rsidRDefault="00330873">
            <w:pPr>
              <w:widowControl w:val="0"/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81D35">
              <w:rPr>
                <w:rFonts w:ascii="Times New Roman" w:hAnsi="Times New Roman"/>
                <w:w w:val="97"/>
                <w:sz w:val="24"/>
                <w:szCs w:val="24"/>
              </w:rPr>
              <w:t>Вид</w:t>
            </w:r>
            <w:proofErr w:type="spellEnd"/>
          </w:p>
        </w:tc>
        <w:tc>
          <w:tcPr>
            <w:tcW w:w="19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CE17F0" w:rsidRPr="00381D35" w:rsidRDefault="00330873">
            <w:pPr>
              <w:widowControl w:val="0"/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81D35">
              <w:rPr>
                <w:rFonts w:ascii="Times New Roman" w:hAnsi="Times New Roman"/>
                <w:w w:val="99"/>
                <w:sz w:val="24"/>
                <w:szCs w:val="24"/>
              </w:rPr>
              <w:t>Вид</w:t>
            </w:r>
            <w:proofErr w:type="spellEnd"/>
            <w:r w:rsidRPr="00381D35">
              <w:rPr>
                <w:rFonts w:ascii="Times New Roman" w:hAnsi="Times New Roman"/>
                <w:w w:val="99"/>
                <w:sz w:val="24"/>
                <w:szCs w:val="24"/>
              </w:rPr>
              <w:t xml:space="preserve"> и </w:t>
            </w:r>
            <w:proofErr w:type="spellStart"/>
            <w:r w:rsidRPr="00381D35">
              <w:rPr>
                <w:rFonts w:ascii="Times New Roman" w:hAnsi="Times New Roman"/>
                <w:w w:val="99"/>
                <w:sz w:val="24"/>
                <w:szCs w:val="24"/>
              </w:rPr>
              <w:t>сроки</w:t>
            </w:r>
            <w:proofErr w:type="spellEnd"/>
          </w:p>
        </w:tc>
        <w:tc>
          <w:tcPr>
            <w:tcW w:w="20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CE17F0" w:rsidRPr="00381D35" w:rsidRDefault="00330873">
            <w:pPr>
              <w:widowControl w:val="0"/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81D35">
              <w:rPr>
                <w:rFonts w:ascii="Times New Roman" w:hAnsi="Times New Roman"/>
                <w:w w:val="98"/>
                <w:sz w:val="24"/>
                <w:szCs w:val="24"/>
              </w:rPr>
              <w:t>Основание</w:t>
            </w:r>
            <w:proofErr w:type="spellEnd"/>
          </w:p>
        </w:tc>
        <w:tc>
          <w:tcPr>
            <w:tcW w:w="25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CE17F0" w:rsidRPr="00381D35" w:rsidRDefault="00330873">
            <w:pPr>
              <w:widowControl w:val="0"/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81D35">
              <w:rPr>
                <w:rFonts w:ascii="Times New Roman" w:hAnsi="Times New Roman"/>
                <w:w w:val="99"/>
                <w:sz w:val="24"/>
                <w:szCs w:val="24"/>
              </w:rPr>
              <w:t>Местонахождение</w:t>
            </w:r>
            <w:proofErr w:type="spellEnd"/>
          </w:p>
        </w:tc>
        <w:tc>
          <w:tcPr>
            <w:tcW w:w="14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CE17F0" w:rsidRPr="00381D35" w:rsidRDefault="00330873">
            <w:pPr>
              <w:widowControl w:val="0"/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81D35">
              <w:rPr>
                <w:rFonts w:ascii="Times New Roman" w:hAnsi="Times New Roman"/>
                <w:w w:val="98"/>
                <w:sz w:val="24"/>
                <w:szCs w:val="24"/>
              </w:rPr>
              <w:t>Площадь</w:t>
            </w:r>
            <w:proofErr w:type="spellEnd"/>
          </w:p>
        </w:tc>
      </w:tr>
      <w:tr w:rsidR="00CE17F0" w:rsidRPr="00381D35">
        <w:trPr>
          <w:trHeight w:val="286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E17F0" w:rsidRPr="00381D35" w:rsidRDefault="003308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1D35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E17F0" w:rsidRPr="00381D35" w:rsidRDefault="00330873">
            <w:pPr>
              <w:widowControl w:val="0"/>
              <w:autoSpaceDE w:val="0"/>
              <w:autoSpaceDN w:val="0"/>
              <w:adjustRightInd w:val="0"/>
              <w:spacing w:after="0" w:line="285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1D35">
              <w:rPr>
                <w:rFonts w:ascii="Times New Roman" w:hAnsi="Times New Roman"/>
                <w:w w:val="97"/>
                <w:sz w:val="24"/>
                <w:szCs w:val="24"/>
              </w:rPr>
              <w:t>имущества</w:t>
            </w:r>
            <w:r w:rsidRPr="00381D35">
              <w:rPr>
                <w:rFonts w:ascii="Times New Roman" w:hAnsi="Times New Roman"/>
                <w:w w:val="97"/>
                <w:sz w:val="32"/>
                <w:szCs w:val="32"/>
                <w:vertAlign w:val="superscript"/>
              </w:rPr>
              <w:t>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E17F0" w:rsidRPr="00381D35" w:rsidRDefault="00330873">
            <w:pPr>
              <w:widowControl w:val="0"/>
              <w:autoSpaceDE w:val="0"/>
              <w:autoSpaceDN w:val="0"/>
              <w:adjustRightInd w:val="0"/>
              <w:spacing w:after="0" w:line="285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1D35">
              <w:rPr>
                <w:rFonts w:ascii="Times New Roman" w:hAnsi="Times New Roman"/>
                <w:w w:val="98"/>
                <w:sz w:val="24"/>
                <w:szCs w:val="24"/>
              </w:rPr>
              <w:t>пользования</w:t>
            </w:r>
            <w:r w:rsidRPr="00381D35">
              <w:rPr>
                <w:rFonts w:ascii="Times New Roman" w:hAnsi="Times New Roman"/>
                <w:w w:val="98"/>
                <w:sz w:val="32"/>
                <w:szCs w:val="32"/>
                <w:vertAlign w:val="superscript"/>
              </w:rPr>
              <w:t>3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E17F0" w:rsidRPr="00381D35" w:rsidRDefault="00330873">
            <w:pPr>
              <w:widowControl w:val="0"/>
              <w:autoSpaceDE w:val="0"/>
              <w:autoSpaceDN w:val="0"/>
              <w:adjustRightInd w:val="0"/>
              <w:spacing w:after="0" w:line="285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1D35">
              <w:rPr>
                <w:rFonts w:ascii="Times New Roman" w:hAnsi="Times New Roman"/>
                <w:w w:val="98"/>
                <w:sz w:val="24"/>
                <w:szCs w:val="24"/>
              </w:rPr>
              <w:t>пользования</w:t>
            </w:r>
            <w:r w:rsidRPr="00381D35">
              <w:rPr>
                <w:rFonts w:ascii="Times New Roman" w:hAnsi="Times New Roman"/>
                <w:w w:val="98"/>
                <w:sz w:val="32"/>
                <w:szCs w:val="32"/>
                <w:vertAlign w:val="superscript"/>
              </w:rPr>
              <w:t>4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E17F0" w:rsidRPr="00381D35" w:rsidRDefault="003308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1D35">
              <w:rPr>
                <w:rFonts w:ascii="Times New Roman" w:hAnsi="Times New Roman"/>
                <w:w w:val="99"/>
                <w:sz w:val="24"/>
                <w:szCs w:val="24"/>
              </w:rPr>
              <w:t>(</w:t>
            </w:r>
            <w:proofErr w:type="spellStart"/>
            <w:r w:rsidRPr="00381D35">
              <w:rPr>
                <w:rFonts w:ascii="Times New Roman" w:hAnsi="Times New Roman"/>
                <w:w w:val="99"/>
                <w:sz w:val="24"/>
                <w:szCs w:val="24"/>
              </w:rPr>
              <w:t>адрес</w:t>
            </w:r>
            <w:proofErr w:type="spellEnd"/>
            <w:r w:rsidRPr="00381D35">
              <w:rPr>
                <w:rFonts w:ascii="Times New Roman" w:hAnsi="Times New Roman"/>
                <w:w w:val="99"/>
                <w:sz w:val="24"/>
                <w:szCs w:val="24"/>
              </w:rPr>
              <w:t>)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E17F0" w:rsidRPr="00381D35" w:rsidRDefault="003308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1D35">
              <w:rPr>
                <w:rFonts w:ascii="Times New Roman" w:hAnsi="Times New Roman"/>
                <w:w w:val="99"/>
                <w:sz w:val="24"/>
                <w:szCs w:val="24"/>
              </w:rPr>
              <w:t>(</w:t>
            </w:r>
            <w:proofErr w:type="spellStart"/>
            <w:r w:rsidRPr="00381D35">
              <w:rPr>
                <w:rFonts w:ascii="Times New Roman" w:hAnsi="Times New Roman"/>
                <w:w w:val="99"/>
                <w:sz w:val="24"/>
                <w:szCs w:val="24"/>
              </w:rPr>
              <w:t>кв</w:t>
            </w:r>
            <w:proofErr w:type="spellEnd"/>
            <w:r w:rsidRPr="00381D35">
              <w:rPr>
                <w:rFonts w:ascii="Times New Roman" w:hAnsi="Times New Roman"/>
                <w:w w:val="99"/>
                <w:sz w:val="24"/>
                <w:szCs w:val="24"/>
              </w:rPr>
              <w:t>. м)</w:t>
            </w:r>
          </w:p>
        </w:tc>
      </w:tr>
      <w:tr w:rsidR="00CE17F0" w:rsidRPr="00381D35">
        <w:trPr>
          <w:trHeight w:val="216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E17F0" w:rsidRPr="00381D35" w:rsidRDefault="00330873">
            <w:pPr>
              <w:widowControl w:val="0"/>
              <w:autoSpaceDE w:val="0"/>
              <w:autoSpaceDN w:val="0"/>
              <w:adjustRightInd w:val="0"/>
              <w:spacing w:after="0" w:line="211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1D35">
              <w:rPr>
                <w:rFonts w:ascii="Times New Roman" w:hAnsi="Times New Roman"/>
                <w:w w:val="99"/>
                <w:sz w:val="20"/>
                <w:szCs w:val="20"/>
              </w:rPr>
              <w:t>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E17F0" w:rsidRPr="00381D35" w:rsidRDefault="00330873">
            <w:pPr>
              <w:widowControl w:val="0"/>
              <w:autoSpaceDE w:val="0"/>
              <w:autoSpaceDN w:val="0"/>
              <w:adjustRightInd w:val="0"/>
              <w:spacing w:after="0" w:line="211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1D35">
              <w:rPr>
                <w:rFonts w:ascii="Times New Roman" w:hAnsi="Times New Roman"/>
                <w:w w:val="99"/>
                <w:sz w:val="20"/>
                <w:szCs w:val="20"/>
              </w:rPr>
              <w:t>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E17F0" w:rsidRPr="00381D35" w:rsidRDefault="00330873">
            <w:pPr>
              <w:widowControl w:val="0"/>
              <w:autoSpaceDE w:val="0"/>
              <w:autoSpaceDN w:val="0"/>
              <w:adjustRightInd w:val="0"/>
              <w:spacing w:after="0" w:line="211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1D35">
              <w:rPr>
                <w:rFonts w:ascii="Times New Roman" w:hAnsi="Times New Roman"/>
                <w:w w:val="99"/>
                <w:sz w:val="20"/>
                <w:szCs w:val="20"/>
              </w:rPr>
              <w:t>3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E17F0" w:rsidRPr="00381D35" w:rsidRDefault="00330873">
            <w:pPr>
              <w:widowControl w:val="0"/>
              <w:autoSpaceDE w:val="0"/>
              <w:autoSpaceDN w:val="0"/>
              <w:adjustRightInd w:val="0"/>
              <w:spacing w:after="0" w:line="211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1D35">
              <w:rPr>
                <w:rFonts w:ascii="Times New Roman" w:hAnsi="Times New Roman"/>
                <w:w w:val="99"/>
                <w:sz w:val="20"/>
                <w:szCs w:val="20"/>
              </w:rPr>
              <w:t>4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E17F0" w:rsidRPr="00381D35" w:rsidRDefault="00330873">
            <w:pPr>
              <w:widowControl w:val="0"/>
              <w:autoSpaceDE w:val="0"/>
              <w:autoSpaceDN w:val="0"/>
              <w:adjustRightInd w:val="0"/>
              <w:spacing w:after="0" w:line="211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1D35">
              <w:rPr>
                <w:rFonts w:ascii="Times New Roman" w:hAnsi="Times New Roman"/>
                <w:w w:val="99"/>
                <w:sz w:val="20"/>
                <w:szCs w:val="20"/>
              </w:rPr>
              <w:t>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E17F0" w:rsidRPr="00381D35" w:rsidRDefault="00330873">
            <w:pPr>
              <w:widowControl w:val="0"/>
              <w:autoSpaceDE w:val="0"/>
              <w:autoSpaceDN w:val="0"/>
              <w:adjustRightInd w:val="0"/>
              <w:spacing w:after="0" w:line="211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1D35">
              <w:rPr>
                <w:rFonts w:ascii="Times New Roman" w:hAnsi="Times New Roman"/>
                <w:w w:val="99"/>
                <w:sz w:val="20"/>
                <w:szCs w:val="20"/>
              </w:rPr>
              <w:t>6</w:t>
            </w:r>
          </w:p>
        </w:tc>
      </w:tr>
      <w:tr w:rsidR="00CE17F0" w:rsidRPr="00381D35">
        <w:trPr>
          <w:trHeight w:val="260"/>
        </w:trPr>
        <w:tc>
          <w:tcPr>
            <w:tcW w:w="6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CE17F0" w:rsidRPr="00381D35" w:rsidRDefault="00330873">
            <w:pPr>
              <w:widowControl w:val="0"/>
              <w:autoSpaceDE w:val="0"/>
              <w:autoSpaceDN w:val="0"/>
              <w:adjustRightInd w:val="0"/>
              <w:spacing w:after="0" w:line="259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1D35">
              <w:rPr>
                <w:rFonts w:ascii="Times New Roman" w:hAnsi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E17F0" w:rsidRPr="00381D35" w:rsidRDefault="00CE17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E17F0" w:rsidRPr="00381D35" w:rsidRDefault="00CE17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E17F0" w:rsidRPr="00381D35" w:rsidRDefault="00CE17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5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E17F0" w:rsidRPr="00381D35" w:rsidRDefault="00CE17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E17F0" w:rsidRPr="00381D35" w:rsidRDefault="00CE17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E17F0" w:rsidRPr="00381D35">
        <w:trPr>
          <w:trHeight w:val="111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E17F0" w:rsidRPr="00381D35" w:rsidRDefault="00CE17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9"/>
                <w:szCs w:val="9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E17F0" w:rsidRPr="00381D35" w:rsidRDefault="00CE17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9"/>
                <w:szCs w:val="9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E17F0" w:rsidRPr="00381D35" w:rsidRDefault="00CE17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9"/>
                <w:szCs w:val="9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E17F0" w:rsidRPr="00381D35" w:rsidRDefault="00CE17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9"/>
                <w:szCs w:val="9"/>
              </w:rPr>
            </w:pPr>
          </w:p>
        </w:tc>
        <w:tc>
          <w:tcPr>
            <w:tcW w:w="2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E17F0" w:rsidRPr="00381D35" w:rsidRDefault="00CE17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9"/>
                <w:szCs w:val="9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E17F0" w:rsidRPr="00381D35" w:rsidRDefault="00CE17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9"/>
                <w:szCs w:val="9"/>
              </w:rPr>
            </w:pPr>
          </w:p>
        </w:tc>
      </w:tr>
      <w:tr w:rsidR="00CE17F0" w:rsidRPr="00381D35">
        <w:trPr>
          <w:trHeight w:val="256"/>
        </w:trPr>
        <w:tc>
          <w:tcPr>
            <w:tcW w:w="6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CE17F0" w:rsidRPr="00381D35" w:rsidRDefault="00330873">
            <w:pPr>
              <w:widowControl w:val="0"/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1D35">
              <w:rPr>
                <w:rFonts w:ascii="Times New Roman" w:hAnsi="Times New Roman"/>
                <w:w w:val="99"/>
                <w:sz w:val="24"/>
                <w:szCs w:val="24"/>
              </w:rPr>
              <w:t>2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E17F0" w:rsidRPr="00381D35" w:rsidRDefault="00CE17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E17F0" w:rsidRPr="00381D35" w:rsidRDefault="00CE17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E17F0" w:rsidRPr="00381D35" w:rsidRDefault="00CE17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5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E17F0" w:rsidRPr="00381D35" w:rsidRDefault="00CE17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E17F0" w:rsidRPr="00381D35" w:rsidRDefault="00CE17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E17F0" w:rsidRPr="00381D35">
        <w:trPr>
          <w:trHeight w:val="156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E17F0" w:rsidRPr="00381D35" w:rsidRDefault="00CE17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3"/>
                <w:szCs w:val="13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E17F0" w:rsidRPr="00381D35" w:rsidRDefault="00CE17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3"/>
                <w:szCs w:val="13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E17F0" w:rsidRPr="00381D35" w:rsidRDefault="00CE17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3"/>
                <w:szCs w:val="13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E17F0" w:rsidRPr="00381D35" w:rsidRDefault="00CE17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3"/>
                <w:szCs w:val="13"/>
              </w:rPr>
            </w:pPr>
          </w:p>
        </w:tc>
        <w:tc>
          <w:tcPr>
            <w:tcW w:w="2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E17F0" w:rsidRPr="00381D35" w:rsidRDefault="00CE17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3"/>
                <w:szCs w:val="13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E17F0" w:rsidRPr="00381D35" w:rsidRDefault="00CE17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3"/>
                <w:szCs w:val="13"/>
              </w:rPr>
            </w:pPr>
          </w:p>
        </w:tc>
      </w:tr>
      <w:tr w:rsidR="00CE17F0" w:rsidRPr="00381D35">
        <w:trPr>
          <w:trHeight w:val="258"/>
        </w:trPr>
        <w:tc>
          <w:tcPr>
            <w:tcW w:w="6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CE17F0" w:rsidRPr="00381D35" w:rsidRDefault="00330873">
            <w:pPr>
              <w:widowControl w:val="0"/>
              <w:autoSpaceDE w:val="0"/>
              <w:autoSpaceDN w:val="0"/>
              <w:adjustRightInd w:val="0"/>
              <w:spacing w:after="0" w:line="258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1D35">
              <w:rPr>
                <w:rFonts w:ascii="Times New Roman" w:hAnsi="Times New Roman"/>
                <w:w w:val="99"/>
                <w:sz w:val="24"/>
                <w:szCs w:val="24"/>
              </w:rPr>
              <w:t>3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E17F0" w:rsidRPr="00381D35" w:rsidRDefault="00CE17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E17F0" w:rsidRPr="00381D35" w:rsidRDefault="00CE17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E17F0" w:rsidRPr="00381D35" w:rsidRDefault="00CE17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5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E17F0" w:rsidRPr="00381D35" w:rsidRDefault="00CE17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E17F0" w:rsidRPr="00381D35" w:rsidRDefault="00CE17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E17F0" w:rsidRPr="00381D35">
        <w:trPr>
          <w:trHeight w:val="192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E17F0" w:rsidRPr="00381D35" w:rsidRDefault="00CE17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E17F0" w:rsidRPr="00381D35" w:rsidRDefault="00CE17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E17F0" w:rsidRPr="00381D35" w:rsidRDefault="00CE17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E17F0" w:rsidRPr="00381D35" w:rsidRDefault="00CE17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E17F0" w:rsidRPr="00381D35" w:rsidRDefault="00CE17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E17F0" w:rsidRPr="00381D35" w:rsidRDefault="00CE17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:rsidR="00CE17F0" w:rsidRDefault="00330873">
      <w:pPr>
        <w:widowControl w:val="0"/>
        <w:autoSpaceDE w:val="0"/>
        <w:autoSpaceDN w:val="0"/>
        <w:adjustRightInd w:val="0"/>
        <w:spacing w:after="0" w:line="221" w:lineRule="auto"/>
        <w:ind w:left="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</w:t>
      </w:r>
    </w:p>
    <w:p w:rsidR="00CE17F0" w:rsidRPr="00381D35" w:rsidRDefault="00330873">
      <w:pPr>
        <w:widowControl w:val="0"/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195" w:lineRule="auto"/>
        <w:ind w:hanging="113"/>
        <w:jc w:val="both"/>
        <w:rPr>
          <w:rFonts w:ascii="Times New Roman" w:hAnsi="Times New Roman"/>
          <w:sz w:val="26"/>
          <w:szCs w:val="26"/>
          <w:vertAlign w:val="superscript"/>
          <w:lang w:val="ru-RU"/>
        </w:rPr>
      </w:pPr>
      <w:r w:rsidRPr="00381D35">
        <w:rPr>
          <w:rFonts w:ascii="Times New Roman" w:hAnsi="Times New Roman"/>
          <w:sz w:val="20"/>
          <w:szCs w:val="20"/>
          <w:lang w:val="ru-RU"/>
        </w:rPr>
        <w:t xml:space="preserve">Указываются по состоянию на отчетную дату. </w:t>
      </w:r>
    </w:p>
    <w:p w:rsidR="00CE17F0" w:rsidRPr="00381D35" w:rsidRDefault="00CE17F0">
      <w:pPr>
        <w:widowControl w:val="0"/>
        <w:autoSpaceDE w:val="0"/>
        <w:autoSpaceDN w:val="0"/>
        <w:adjustRightInd w:val="0"/>
        <w:spacing w:after="0" w:line="20" w:lineRule="exact"/>
        <w:rPr>
          <w:rFonts w:ascii="Times New Roman" w:hAnsi="Times New Roman"/>
          <w:sz w:val="26"/>
          <w:szCs w:val="26"/>
          <w:vertAlign w:val="superscript"/>
          <w:lang w:val="ru-RU"/>
        </w:rPr>
      </w:pPr>
    </w:p>
    <w:p w:rsidR="00CE17F0" w:rsidRPr="00381D35" w:rsidRDefault="00330873">
      <w:pPr>
        <w:widowControl w:val="0"/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183" w:lineRule="auto"/>
        <w:ind w:hanging="113"/>
        <w:jc w:val="both"/>
        <w:rPr>
          <w:rFonts w:ascii="Times New Roman" w:hAnsi="Times New Roman"/>
          <w:sz w:val="24"/>
          <w:szCs w:val="24"/>
          <w:vertAlign w:val="superscript"/>
          <w:lang w:val="ru-RU"/>
        </w:rPr>
      </w:pPr>
      <w:r w:rsidRPr="00381D35">
        <w:rPr>
          <w:rFonts w:ascii="Times New Roman" w:hAnsi="Times New Roman"/>
          <w:sz w:val="18"/>
          <w:szCs w:val="18"/>
          <w:lang w:val="ru-RU"/>
        </w:rPr>
        <w:t xml:space="preserve">Указывается вид недвижимого имущества (земельный участок, жилой дом, дача и другие). </w:t>
      </w:r>
    </w:p>
    <w:p w:rsidR="00CE17F0" w:rsidRPr="00381D35" w:rsidRDefault="00CE17F0">
      <w:pPr>
        <w:widowControl w:val="0"/>
        <w:autoSpaceDE w:val="0"/>
        <w:autoSpaceDN w:val="0"/>
        <w:adjustRightInd w:val="0"/>
        <w:spacing w:after="0" w:line="19" w:lineRule="exact"/>
        <w:rPr>
          <w:rFonts w:ascii="Times New Roman" w:hAnsi="Times New Roman"/>
          <w:sz w:val="24"/>
          <w:szCs w:val="24"/>
          <w:vertAlign w:val="superscript"/>
          <w:lang w:val="ru-RU"/>
        </w:rPr>
      </w:pPr>
    </w:p>
    <w:p w:rsidR="00CE17F0" w:rsidRPr="00381D35" w:rsidRDefault="00330873">
      <w:pPr>
        <w:widowControl w:val="0"/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183" w:lineRule="auto"/>
        <w:ind w:hanging="113"/>
        <w:jc w:val="both"/>
        <w:rPr>
          <w:rFonts w:ascii="Times New Roman" w:hAnsi="Times New Roman"/>
          <w:sz w:val="24"/>
          <w:szCs w:val="24"/>
          <w:vertAlign w:val="superscript"/>
          <w:lang w:val="ru-RU"/>
        </w:rPr>
      </w:pPr>
      <w:r w:rsidRPr="00381D35">
        <w:rPr>
          <w:rFonts w:ascii="Times New Roman" w:hAnsi="Times New Roman"/>
          <w:sz w:val="18"/>
          <w:szCs w:val="18"/>
          <w:lang w:val="ru-RU"/>
        </w:rPr>
        <w:t xml:space="preserve">Указываются вид пользования (аренда, безвозмездное пользование и другие) и сроки пользования. </w:t>
      </w:r>
    </w:p>
    <w:p w:rsidR="00CE17F0" w:rsidRPr="00381D35" w:rsidRDefault="00CE17F0">
      <w:pPr>
        <w:widowControl w:val="0"/>
        <w:autoSpaceDE w:val="0"/>
        <w:autoSpaceDN w:val="0"/>
        <w:adjustRightInd w:val="0"/>
        <w:spacing w:after="0" w:line="49" w:lineRule="exact"/>
        <w:rPr>
          <w:rFonts w:ascii="Times New Roman" w:hAnsi="Times New Roman"/>
          <w:sz w:val="24"/>
          <w:szCs w:val="24"/>
          <w:vertAlign w:val="superscript"/>
          <w:lang w:val="ru-RU"/>
        </w:rPr>
      </w:pPr>
    </w:p>
    <w:p w:rsidR="00CE17F0" w:rsidRPr="00381D35" w:rsidRDefault="00330873">
      <w:pPr>
        <w:widowControl w:val="0"/>
        <w:numPr>
          <w:ilvl w:val="0"/>
          <w:numId w:val="6"/>
        </w:numPr>
        <w:tabs>
          <w:tab w:val="clear" w:pos="720"/>
          <w:tab w:val="num" w:pos="722"/>
        </w:tabs>
        <w:overflowPunct w:val="0"/>
        <w:autoSpaceDE w:val="0"/>
        <w:autoSpaceDN w:val="0"/>
        <w:adjustRightInd w:val="0"/>
        <w:spacing w:after="0" w:line="186" w:lineRule="auto"/>
        <w:ind w:left="40" w:right="20" w:firstLine="567"/>
        <w:jc w:val="both"/>
        <w:rPr>
          <w:rFonts w:ascii="Times New Roman" w:hAnsi="Times New Roman"/>
          <w:sz w:val="26"/>
          <w:szCs w:val="26"/>
          <w:vertAlign w:val="superscript"/>
          <w:lang w:val="ru-RU"/>
        </w:rPr>
      </w:pPr>
      <w:r w:rsidRPr="00381D35">
        <w:rPr>
          <w:rFonts w:ascii="Times New Roman" w:hAnsi="Times New Roman"/>
          <w:sz w:val="20"/>
          <w:szCs w:val="20"/>
          <w:lang w:val="ru-RU"/>
        </w:rPr>
        <w:t xml:space="preserve">Указываются основание пользования (договор, фактическое предоставление и другие), а также реквизиты (дата, номер) соответствующего договора или акта. </w:t>
      </w:r>
    </w:p>
    <w:p w:rsidR="00CE17F0" w:rsidRPr="00381D35" w:rsidRDefault="00CE17F0">
      <w:pPr>
        <w:widowControl w:val="0"/>
        <w:autoSpaceDE w:val="0"/>
        <w:autoSpaceDN w:val="0"/>
        <w:adjustRightInd w:val="0"/>
        <w:spacing w:after="0" w:line="55" w:lineRule="exact"/>
        <w:rPr>
          <w:rFonts w:ascii="Times New Roman" w:hAnsi="Times New Roman"/>
          <w:sz w:val="24"/>
          <w:szCs w:val="24"/>
          <w:lang w:val="ru-RU"/>
        </w:rPr>
      </w:pPr>
    </w:p>
    <w:p w:rsidR="00CE17F0" w:rsidRDefault="00330873">
      <w:pPr>
        <w:widowControl w:val="0"/>
        <w:autoSpaceDE w:val="0"/>
        <w:autoSpaceDN w:val="0"/>
        <w:adjustRightInd w:val="0"/>
        <w:spacing w:after="0" w:line="240" w:lineRule="auto"/>
        <w:ind w:left="6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6.2. 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Срочные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обязательства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финансового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 характера</w:t>
      </w:r>
      <w:r>
        <w:rPr>
          <w:rFonts w:ascii="Times New Roman" w:hAnsi="Times New Roman"/>
          <w:b/>
          <w:bCs/>
          <w:sz w:val="32"/>
          <w:szCs w:val="32"/>
          <w:vertAlign w:val="superscript"/>
        </w:rPr>
        <w:t>1</w: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20"/>
        <w:gridCol w:w="1700"/>
        <w:gridCol w:w="1840"/>
        <w:gridCol w:w="2000"/>
        <w:gridCol w:w="2400"/>
        <w:gridCol w:w="1700"/>
      </w:tblGrid>
      <w:tr w:rsidR="00CE17F0" w:rsidRPr="00381D35">
        <w:trPr>
          <w:trHeight w:val="256"/>
        </w:trPr>
        <w:tc>
          <w:tcPr>
            <w:tcW w:w="62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CE17F0" w:rsidRPr="00381D35" w:rsidRDefault="00330873">
            <w:pPr>
              <w:widowControl w:val="0"/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1D35">
              <w:rPr>
                <w:rFonts w:ascii="Times New Roman" w:hAnsi="Times New Roman"/>
                <w:w w:val="95"/>
                <w:sz w:val="24"/>
                <w:szCs w:val="24"/>
              </w:rPr>
              <w:t>№</w:t>
            </w:r>
          </w:p>
        </w:tc>
        <w:tc>
          <w:tcPr>
            <w:tcW w:w="17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CE17F0" w:rsidRPr="00381D35" w:rsidRDefault="00330873">
            <w:pPr>
              <w:widowControl w:val="0"/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81D35">
              <w:rPr>
                <w:rFonts w:ascii="Times New Roman" w:hAnsi="Times New Roman"/>
                <w:sz w:val="24"/>
                <w:szCs w:val="24"/>
              </w:rPr>
              <w:t>Содержание</w:t>
            </w:r>
            <w:proofErr w:type="spellEnd"/>
          </w:p>
        </w:tc>
        <w:tc>
          <w:tcPr>
            <w:tcW w:w="18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CE17F0" w:rsidRPr="00381D35" w:rsidRDefault="00330873">
            <w:pPr>
              <w:widowControl w:val="0"/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81D35">
              <w:rPr>
                <w:rFonts w:ascii="Times New Roman" w:hAnsi="Times New Roman"/>
                <w:w w:val="99"/>
                <w:sz w:val="24"/>
                <w:szCs w:val="24"/>
              </w:rPr>
              <w:t>Кредитор</w:t>
            </w:r>
            <w:proofErr w:type="spellEnd"/>
          </w:p>
        </w:tc>
        <w:tc>
          <w:tcPr>
            <w:tcW w:w="20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CE17F0" w:rsidRPr="00381D35" w:rsidRDefault="00330873">
            <w:pPr>
              <w:widowControl w:val="0"/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81D35">
              <w:rPr>
                <w:rFonts w:ascii="Times New Roman" w:hAnsi="Times New Roman"/>
                <w:sz w:val="24"/>
                <w:szCs w:val="24"/>
              </w:rPr>
              <w:t>Основание</w:t>
            </w:r>
            <w:proofErr w:type="spellEnd"/>
          </w:p>
        </w:tc>
        <w:tc>
          <w:tcPr>
            <w:tcW w:w="24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CE17F0" w:rsidRPr="00381D35" w:rsidRDefault="00330873">
            <w:pPr>
              <w:widowControl w:val="0"/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81D35">
              <w:rPr>
                <w:rFonts w:ascii="Times New Roman" w:hAnsi="Times New Roman"/>
                <w:w w:val="98"/>
                <w:sz w:val="24"/>
                <w:szCs w:val="24"/>
              </w:rPr>
              <w:t>Сумма</w:t>
            </w:r>
            <w:proofErr w:type="spellEnd"/>
          </w:p>
        </w:tc>
        <w:tc>
          <w:tcPr>
            <w:tcW w:w="17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CE17F0" w:rsidRPr="00381D35" w:rsidRDefault="00330873">
            <w:pPr>
              <w:widowControl w:val="0"/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81D35">
              <w:rPr>
                <w:rFonts w:ascii="Times New Roman" w:hAnsi="Times New Roman"/>
                <w:sz w:val="24"/>
                <w:szCs w:val="24"/>
              </w:rPr>
              <w:t>Условия</w:t>
            </w:r>
            <w:proofErr w:type="spellEnd"/>
          </w:p>
        </w:tc>
      </w:tr>
      <w:tr w:rsidR="00CE17F0" w:rsidRPr="00381D35">
        <w:trPr>
          <w:trHeight w:val="334"/>
        </w:trPr>
        <w:tc>
          <w:tcPr>
            <w:tcW w:w="6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CE17F0" w:rsidRPr="00381D35" w:rsidRDefault="003308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1D35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E17F0" w:rsidRPr="00381D35" w:rsidRDefault="00330873">
            <w:pPr>
              <w:widowControl w:val="0"/>
              <w:autoSpaceDE w:val="0"/>
              <w:autoSpaceDN w:val="0"/>
              <w:adjustRightInd w:val="0"/>
              <w:spacing w:after="0" w:line="33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1D35">
              <w:rPr>
                <w:rFonts w:ascii="Times New Roman" w:hAnsi="Times New Roman"/>
                <w:w w:val="99"/>
                <w:sz w:val="24"/>
                <w:szCs w:val="24"/>
              </w:rPr>
              <w:t>обязательства</w:t>
            </w:r>
            <w:r w:rsidRPr="00381D35">
              <w:rPr>
                <w:rFonts w:ascii="Times New Roman" w:hAnsi="Times New Roman"/>
                <w:w w:val="99"/>
                <w:sz w:val="32"/>
                <w:szCs w:val="32"/>
                <w:vertAlign w:val="superscript"/>
              </w:rPr>
              <w:t>2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E17F0" w:rsidRPr="00381D35" w:rsidRDefault="00330873">
            <w:pPr>
              <w:widowControl w:val="0"/>
              <w:autoSpaceDE w:val="0"/>
              <w:autoSpaceDN w:val="0"/>
              <w:adjustRightInd w:val="0"/>
              <w:spacing w:after="0" w:line="33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1D35">
              <w:rPr>
                <w:rFonts w:ascii="Times New Roman" w:hAnsi="Times New Roman"/>
                <w:w w:val="97"/>
                <w:sz w:val="24"/>
                <w:szCs w:val="24"/>
              </w:rPr>
              <w:t>(</w:t>
            </w:r>
            <w:proofErr w:type="spellStart"/>
            <w:r w:rsidRPr="00381D35">
              <w:rPr>
                <w:rFonts w:ascii="Times New Roman" w:hAnsi="Times New Roman"/>
                <w:w w:val="97"/>
                <w:sz w:val="24"/>
                <w:szCs w:val="24"/>
              </w:rPr>
              <w:t>должник</w:t>
            </w:r>
            <w:proofErr w:type="spellEnd"/>
            <w:r w:rsidRPr="00381D35">
              <w:rPr>
                <w:rFonts w:ascii="Times New Roman" w:hAnsi="Times New Roman"/>
                <w:w w:val="97"/>
                <w:sz w:val="24"/>
                <w:szCs w:val="24"/>
              </w:rPr>
              <w:t>)</w:t>
            </w:r>
            <w:r w:rsidRPr="00381D35">
              <w:rPr>
                <w:rFonts w:ascii="Times New Roman" w:hAnsi="Times New Roman"/>
                <w:w w:val="97"/>
                <w:sz w:val="32"/>
                <w:szCs w:val="32"/>
                <w:vertAlign w:val="superscript"/>
              </w:rPr>
              <w:t>3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E17F0" w:rsidRPr="00381D35" w:rsidRDefault="00330873">
            <w:pPr>
              <w:widowControl w:val="0"/>
              <w:autoSpaceDE w:val="0"/>
              <w:autoSpaceDN w:val="0"/>
              <w:adjustRightInd w:val="0"/>
              <w:spacing w:after="0" w:line="33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1D35">
              <w:rPr>
                <w:rFonts w:ascii="Times New Roman" w:hAnsi="Times New Roman"/>
                <w:w w:val="98"/>
                <w:sz w:val="24"/>
                <w:szCs w:val="24"/>
              </w:rPr>
              <w:t>возникновения</w:t>
            </w:r>
            <w:r w:rsidRPr="00381D35">
              <w:rPr>
                <w:rFonts w:ascii="Times New Roman" w:hAnsi="Times New Roman"/>
                <w:w w:val="98"/>
                <w:sz w:val="32"/>
                <w:szCs w:val="32"/>
                <w:vertAlign w:val="superscript"/>
              </w:rPr>
              <w:t>4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E17F0" w:rsidRPr="00381D35" w:rsidRDefault="003308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81D35">
              <w:rPr>
                <w:rFonts w:ascii="Times New Roman" w:hAnsi="Times New Roman"/>
                <w:sz w:val="24"/>
                <w:szCs w:val="24"/>
              </w:rPr>
              <w:t>обязательства</w:t>
            </w:r>
            <w:proofErr w:type="spellEnd"/>
            <w:r w:rsidRPr="00381D35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381D35">
              <w:rPr>
                <w:rFonts w:ascii="Times New Roman" w:hAnsi="Times New Roman"/>
                <w:sz w:val="24"/>
                <w:szCs w:val="24"/>
              </w:rPr>
              <w:t>размер</w:t>
            </w:r>
            <w:proofErr w:type="spellEnd"/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E17F0" w:rsidRPr="00381D35" w:rsidRDefault="00330873">
            <w:pPr>
              <w:widowControl w:val="0"/>
              <w:autoSpaceDE w:val="0"/>
              <w:autoSpaceDN w:val="0"/>
              <w:adjustRightInd w:val="0"/>
              <w:spacing w:after="0" w:line="33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1D35">
              <w:rPr>
                <w:rFonts w:ascii="Times New Roman" w:hAnsi="Times New Roman"/>
                <w:w w:val="97"/>
                <w:sz w:val="24"/>
                <w:szCs w:val="24"/>
              </w:rPr>
              <w:t>обязательства</w:t>
            </w:r>
            <w:r w:rsidRPr="00381D35">
              <w:rPr>
                <w:rFonts w:ascii="Times New Roman" w:hAnsi="Times New Roman"/>
                <w:w w:val="97"/>
                <w:sz w:val="32"/>
                <w:szCs w:val="32"/>
                <w:vertAlign w:val="superscript"/>
              </w:rPr>
              <w:t>6</w:t>
            </w:r>
          </w:p>
        </w:tc>
      </w:tr>
      <w:tr w:rsidR="00CE17F0" w:rsidRPr="00381D35">
        <w:trPr>
          <w:trHeight w:val="218"/>
        </w:trPr>
        <w:tc>
          <w:tcPr>
            <w:tcW w:w="6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CE17F0" w:rsidRPr="00381D35" w:rsidRDefault="00CE17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E17F0" w:rsidRPr="00381D35" w:rsidRDefault="00CE17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E17F0" w:rsidRPr="00381D35" w:rsidRDefault="00CE17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E17F0" w:rsidRPr="00381D35" w:rsidRDefault="00CE17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E17F0" w:rsidRPr="00381D35" w:rsidRDefault="00330873">
            <w:pPr>
              <w:widowControl w:val="0"/>
              <w:autoSpaceDE w:val="0"/>
              <w:autoSpaceDN w:val="0"/>
              <w:adjustRightInd w:val="0"/>
              <w:spacing w:after="0" w:line="217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81D35">
              <w:rPr>
                <w:rFonts w:ascii="Times New Roman" w:hAnsi="Times New Roman"/>
                <w:w w:val="99"/>
                <w:sz w:val="24"/>
                <w:szCs w:val="24"/>
              </w:rPr>
              <w:t>обязательства</w:t>
            </w:r>
            <w:proofErr w:type="spellEnd"/>
            <w:r w:rsidRPr="00381D35">
              <w:rPr>
                <w:rFonts w:ascii="Times New Roman" w:hAnsi="Times New Roman"/>
                <w:w w:val="99"/>
                <w:sz w:val="24"/>
                <w:szCs w:val="24"/>
              </w:rPr>
              <w:t xml:space="preserve"> </w:t>
            </w:r>
            <w:proofErr w:type="spellStart"/>
            <w:r w:rsidRPr="00381D35">
              <w:rPr>
                <w:rFonts w:ascii="Times New Roman" w:hAnsi="Times New Roman"/>
                <w:w w:val="99"/>
                <w:sz w:val="24"/>
                <w:szCs w:val="24"/>
              </w:rPr>
              <w:t>по</w:t>
            </w:r>
            <w:proofErr w:type="spellEnd"/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E17F0" w:rsidRPr="00381D35" w:rsidRDefault="00CE17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E17F0" w:rsidRPr="00381D35">
        <w:trPr>
          <w:trHeight w:val="276"/>
        </w:trPr>
        <w:tc>
          <w:tcPr>
            <w:tcW w:w="6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CE17F0" w:rsidRPr="00381D35" w:rsidRDefault="00CE17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E17F0" w:rsidRPr="00381D35" w:rsidRDefault="00CE17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E17F0" w:rsidRPr="00381D35" w:rsidRDefault="00CE17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E17F0" w:rsidRPr="00381D35" w:rsidRDefault="00CE17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E17F0" w:rsidRPr="00381D35" w:rsidRDefault="003308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81D35">
              <w:rPr>
                <w:rFonts w:ascii="Times New Roman" w:hAnsi="Times New Roman"/>
                <w:sz w:val="24"/>
                <w:szCs w:val="24"/>
              </w:rPr>
              <w:t>состоянию</w:t>
            </w:r>
            <w:proofErr w:type="spellEnd"/>
            <w:r w:rsidRPr="00381D3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81D35">
              <w:rPr>
                <w:rFonts w:ascii="Times New Roman" w:hAnsi="Times New Roman"/>
                <w:sz w:val="24"/>
                <w:szCs w:val="24"/>
              </w:rPr>
              <w:t>на</w:t>
            </w:r>
            <w:proofErr w:type="spellEnd"/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E17F0" w:rsidRPr="00381D35" w:rsidRDefault="00CE17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E17F0" w:rsidRPr="00381D35">
        <w:trPr>
          <w:trHeight w:val="286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E17F0" w:rsidRPr="00381D35" w:rsidRDefault="00CE17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E17F0" w:rsidRPr="00381D35" w:rsidRDefault="00CE17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E17F0" w:rsidRPr="00381D35" w:rsidRDefault="00CE17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E17F0" w:rsidRPr="00381D35" w:rsidRDefault="00CE17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E17F0" w:rsidRPr="00381D35" w:rsidRDefault="00330873">
            <w:pPr>
              <w:widowControl w:val="0"/>
              <w:autoSpaceDE w:val="0"/>
              <w:autoSpaceDN w:val="0"/>
              <w:adjustRightInd w:val="0"/>
              <w:spacing w:after="0" w:line="285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381D35">
              <w:rPr>
                <w:rFonts w:ascii="Times New Roman" w:hAnsi="Times New Roman"/>
                <w:w w:val="98"/>
                <w:sz w:val="24"/>
                <w:szCs w:val="24"/>
              </w:rPr>
              <w:t>отчетную</w:t>
            </w:r>
            <w:proofErr w:type="spellEnd"/>
            <w:proofErr w:type="gramEnd"/>
            <w:r w:rsidRPr="00381D35">
              <w:rPr>
                <w:rFonts w:ascii="Times New Roman" w:hAnsi="Times New Roman"/>
                <w:w w:val="98"/>
                <w:sz w:val="24"/>
                <w:szCs w:val="24"/>
              </w:rPr>
              <w:t xml:space="preserve"> </w:t>
            </w:r>
            <w:proofErr w:type="spellStart"/>
            <w:r w:rsidRPr="00381D35">
              <w:rPr>
                <w:rFonts w:ascii="Times New Roman" w:hAnsi="Times New Roman"/>
                <w:w w:val="98"/>
                <w:sz w:val="24"/>
                <w:szCs w:val="24"/>
              </w:rPr>
              <w:t>дату</w:t>
            </w:r>
            <w:proofErr w:type="spellEnd"/>
            <w:r w:rsidRPr="00381D35">
              <w:rPr>
                <w:rFonts w:ascii="Times New Roman" w:hAnsi="Times New Roman"/>
                <w:w w:val="98"/>
                <w:sz w:val="24"/>
                <w:szCs w:val="24"/>
              </w:rPr>
              <w:t xml:space="preserve"> </w:t>
            </w:r>
            <w:r w:rsidRPr="00381D35">
              <w:rPr>
                <w:rFonts w:ascii="Times New Roman" w:hAnsi="Times New Roman"/>
                <w:w w:val="98"/>
                <w:sz w:val="32"/>
                <w:szCs w:val="32"/>
                <w:vertAlign w:val="superscript"/>
              </w:rPr>
              <w:t>5</w:t>
            </w:r>
            <w:r w:rsidRPr="00381D35">
              <w:rPr>
                <w:rFonts w:ascii="Times New Roman" w:hAnsi="Times New Roman"/>
                <w:w w:val="98"/>
                <w:sz w:val="24"/>
                <w:szCs w:val="24"/>
              </w:rPr>
              <w:t xml:space="preserve"> (</w:t>
            </w:r>
            <w:proofErr w:type="spellStart"/>
            <w:r w:rsidRPr="00381D35">
              <w:rPr>
                <w:rFonts w:ascii="Times New Roman" w:hAnsi="Times New Roman"/>
                <w:w w:val="98"/>
                <w:sz w:val="24"/>
                <w:szCs w:val="24"/>
              </w:rPr>
              <w:t>руб</w:t>
            </w:r>
            <w:proofErr w:type="spellEnd"/>
            <w:r w:rsidRPr="00381D35">
              <w:rPr>
                <w:rFonts w:ascii="Times New Roman" w:hAnsi="Times New Roman"/>
                <w:w w:val="98"/>
                <w:sz w:val="24"/>
                <w:szCs w:val="24"/>
              </w:rPr>
              <w:t>.)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E17F0" w:rsidRPr="00381D35" w:rsidRDefault="00CE17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E17F0" w:rsidRPr="00381D35">
        <w:trPr>
          <w:trHeight w:val="216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E17F0" w:rsidRPr="00381D35" w:rsidRDefault="00330873">
            <w:pPr>
              <w:widowControl w:val="0"/>
              <w:autoSpaceDE w:val="0"/>
              <w:autoSpaceDN w:val="0"/>
              <w:adjustRightInd w:val="0"/>
              <w:spacing w:after="0" w:line="211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1D35">
              <w:rPr>
                <w:rFonts w:ascii="Times New Roman" w:hAnsi="Times New Roman"/>
                <w:w w:val="99"/>
                <w:sz w:val="20"/>
                <w:szCs w:val="20"/>
              </w:rPr>
              <w:t>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E17F0" w:rsidRPr="00381D35" w:rsidRDefault="00330873">
            <w:pPr>
              <w:widowControl w:val="0"/>
              <w:autoSpaceDE w:val="0"/>
              <w:autoSpaceDN w:val="0"/>
              <w:adjustRightInd w:val="0"/>
              <w:spacing w:after="0" w:line="211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1D35">
              <w:rPr>
                <w:rFonts w:ascii="Times New Roman" w:hAnsi="Times New Roman"/>
                <w:w w:val="99"/>
                <w:sz w:val="20"/>
                <w:szCs w:val="20"/>
              </w:rPr>
              <w:t>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E17F0" w:rsidRPr="00381D35" w:rsidRDefault="00330873">
            <w:pPr>
              <w:widowControl w:val="0"/>
              <w:autoSpaceDE w:val="0"/>
              <w:autoSpaceDN w:val="0"/>
              <w:adjustRightInd w:val="0"/>
              <w:spacing w:after="0" w:line="211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1D35">
              <w:rPr>
                <w:rFonts w:ascii="Times New Roman" w:hAnsi="Times New Roman"/>
                <w:w w:val="99"/>
                <w:sz w:val="20"/>
                <w:szCs w:val="20"/>
              </w:rPr>
              <w:t>3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E17F0" w:rsidRPr="00381D35" w:rsidRDefault="00330873">
            <w:pPr>
              <w:widowControl w:val="0"/>
              <w:autoSpaceDE w:val="0"/>
              <w:autoSpaceDN w:val="0"/>
              <w:adjustRightInd w:val="0"/>
              <w:spacing w:after="0" w:line="211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1D35">
              <w:rPr>
                <w:rFonts w:ascii="Times New Roman" w:hAnsi="Times New Roman"/>
                <w:w w:val="99"/>
                <w:sz w:val="20"/>
                <w:szCs w:val="20"/>
              </w:rPr>
              <w:t>4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E17F0" w:rsidRPr="00381D35" w:rsidRDefault="00330873">
            <w:pPr>
              <w:widowControl w:val="0"/>
              <w:autoSpaceDE w:val="0"/>
              <w:autoSpaceDN w:val="0"/>
              <w:adjustRightInd w:val="0"/>
              <w:spacing w:after="0" w:line="211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1D35">
              <w:rPr>
                <w:rFonts w:ascii="Times New Roman" w:hAnsi="Times New Roman"/>
                <w:w w:val="99"/>
                <w:sz w:val="20"/>
                <w:szCs w:val="20"/>
              </w:rPr>
              <w:t>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E17F0" w:rsidRPr="00381D35" w:rsidRDefault="00330873">
            <w:pPr>
              <w:widowControl w:val="0"/>
              <w:autoSpaceDE w:val="0"/>
              <w:autoSpaceDN w:val="0"/>
              <w:adjustRightInd w:val="0"/>
              <w:spacing w:after="0" w:line="211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1D35">
              <w:rPr>
                <w:rFonts w:ascii="Times New Roman" w:hAnsi="Times New Roman"/>
                <w:w w:val="99"/>
                <w:sz w:val="20"/>
                <w:szCs w:val="20"/>
              </w:rPr>
              <w:t>6</w:t>
            </w:r>
          </w:p>
        </w:tc>
      </w:tr>
      <w:tr w:rsidR="00CE17F0" w:rsidRPr="00381D35">
        <w:trPr>
          <w:trHeight w:val="260"/>
        </w:trPr>
        <w:tc>
          <w:tcPr>
            <w:tcW w:w="6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CE17F0" w:rsidRPr="00381D35" w:rsidRDefault="00330873">
            <w:pPr>
              <w:widowControl w:val="0"/>
              <w:autoSpaceDE w:val="0"/>
              <w:autoSpaceDN w:val="0"/>
              <w:adjustRightInd w:val="0"/>
              <w:spacing w:after="0" w:line="259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1D35">
              <w:rPr>
                <w:rFonts w:ascii="Times New Roman" w:hAnsi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E17F0" w:rsidRPr="00381D35" w:rsidRDefault="00CE17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E17F0" w:rsidRPr="00381D35" w:rsidRDefault="00CE17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E17F0" w:rsidRPr="00381D35" w:rsidRDefault="00CE17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E17F0" w:rsidRPr="00381D35" w:rsidRDefault="00330873">
            <w:pPr>
              <w:widowControl w:val="0"/>
              <w:autoSpaceDE w:val="0"/>
              <w:autoSpaceDN w:val="0"/>
              <w:adjustRightInd w:val="0"/>
              <w:spacing w:after="0" w:line="259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1D35">
              <w:rPr>
                <w:rFonts w:ascii="Times New Roman" w:hAnsi="Times New Roman"/>
                <w:sz w:val="24"/>
                <w:szCs w:val="24"/>
              </w:rPr>
              <w:t>/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E17F0" w:rsidRPr="00381D35" w:rsidRDefault="00CE17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E17F0" w:rsidRPr="00381D35">
        <w:trPr>
          <w:trHeight w:val="123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E17F0" w:rsidRPr="00381D35" w:rsidRDefault="00CE17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E17F0" w:rsidRPr="00381D35" w:rsidRDefault="00CE17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E17F0" w:rsidRPr="00381D35" w:rsidRDefault="00CE17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E17F0" w:rsidRPr="00381D35" w:rsidRDefault="00CE17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E17F0" w:rsidRPr="00381D35" w:rsidRDefault="00CE17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E17F0" w:rsidRPr="00381D35" w:rsidRDefault="00CE17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CE17F0" w:rsidRPr="00381D35">
        <w:trPr>
          <w:trHeight w:val="256"/>
        </w:trPr>
        <w:tc>
          <w:tcPr>
            <w:tcW w:w="6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CE17F0" w:rsidRPr="00381D35" w:rsidRDefault="00330873">
            <w:pPr>
              <w:widowControl w:val="0"/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1D35">
              <w:rPr>
                <w:rFonts w:ascii="Times New Roman" w:hAnsi="Times New Roman"/>
                <w:w w:val="99"/>
                <w:sz w:val="24"/>
                <w:szCs w:val="24"/>
              </w:rPr>
              <w:t>2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E17F0" w:rsidRPr="00381D35" w:rsidRDefault="00CE17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E17F0" w:rsidRPr="00381D35" w:rsidRDefault="00CE17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E17F0" w:rsidRPr="00381D35" w:rsidRDefault="00CE17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E17F0" w:rsidRPr="00381D35" w:rsidRDefault="00330873">
            <w:pPr>
              <w:widowControl w:val="0"/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1D35">
              <w:rPr>
                <w:rFonts w:ascii="Times New Roman" w:hAnsi="Times New Roman"/>
                <w:sz w:val="24"/>
                <w:szCs w:val="24"/>
              </w:rPr>
              <w:t>/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E17F0" w:rsidRPr="00381D35" w:rsidRDefault="00CE17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E17F0" w:rsidRPr="00381D35">
        <w:trPr>
          <w:trHeight w:val="171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E17F0" w:rsidRPr="00381D35" w:rsidRDefault="00CE17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E17F0" w:rsidRPr="00381D35" w:rsidRDefault="00CE17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E17F0" w:rsidRPr="00381D35" w:rsidRDefault="00CE17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E17F0" w:rsidRPr="00381D35" w:rsidRDefault="00CE17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E17F0" w:rsidRPr="00381D35" w:rsidRDefault="00CE17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E17F0" w:rsidRPr="00381D35" w:rsidRDefault="00CE17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CE17F0" w:rsidRPr="00381D35">
        <w:trPr>
          <w:trHeight w:val="256"/>
        </w:trPr>
        <w:tc>
          <w:tcPr>
            <w:tcW w:w="6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CE17F0" w:rsidRPr="00381D35" w:rsidRDefault="00330873">
            <w:pPr>
              <w:widowControl w:val="0"/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1D35">
              <w:rPr>
                <w:rFonts w:ascii="Times New Roman" w:hAnsi="Times New Roman"/>
                <w:w w:val="99"/>
                <w:sz w:val="24"/>
                <w:szCs w:val="24"/>
              </w:rPr>
              <w:t>3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E17F0" w:rsidRPr="00381D35" w:rsidRDefault="00CE17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E17F0" w:rsidRPr="00381D35" w:rsidRDefault="00CE17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E17F0" w:rsidRPr="00381D35" w:rsidRDefault="00CE17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E17F0" w:rsidRPr="00381D35" w:rsidRDefault="00330873">
            <w:pPr>
              <w:widowControl w:val="0"/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1D35">
              <w:rPr>
                <w:rFonts w:ascii="Times New Roman" w:hAnsi="Times New Roman"/>
                <w:sz w:val="24"/>
                <w:szCs w:val="24"/>
              </w:rPr>
              <w:t>/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E17F0" w:rsidRPr="00381D35" w:rsidRDefault="00CE17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E17F0" w:rsidRPr="00381D35">
        <w:trPr>
          <w:trHeight w:val="161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E17F0" w:rsidRPr="00381D35" w:rsidRDefault="00CE17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E17F0" w:rsidRPr="00381D35" w:rsidRDefault="00CE17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E17F0" w:rsidRPr="00381D35" w:rsidRDefault="00CE17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E17F0" w:rsidRPr="00381D35" w:rsidRDefault="00CE17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E17F0" w:rsidRPr="00381D35" w:rsidRDefault="00CE17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E17F0" w:rsidRPr="00381D35" w:rsidRDefault="00CE17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</w:tr>
    </w:tbl>
    <w:p w:rsidR="00CE17F0" w:rsidRDefault="00CE17F0">
      <w:pPr>
        <w:widowControl w:val="0"/>
        <w:autoSpaceDE w:val="0"/>
        <w:autoSpaceDN w:val="0"/>
        <w:adjustRightInd w:val="0"/>
        <w:spacing w:after="0" w:line="266" w:lineRule="exact"/>
        <w:rPr>
          <w:rFonts w:ascii="Times New Roman" w:hAnsi="Times New Roman"/>
          <w:sz w:val="24"/>
          <w:szCs w:val="24"/>
        </w:rPr>
      </w:pPr>
    </w:p>
    <w:p w:rsidR="00CE17F0" w:rsidRPr="00381D35" w:rsidRDefault="00330873">
      <w:pPr>
        <w:widowControl w:val="0"/>
        <w:autoSpaceDE w:val="0"/>
        <w:autoSpaceDN w:val="0"/>
        <w:adjustRightInd w:val="0"/>
        <w:spacing w:after="0" w:line="240" w:lineRule="auto"/>
        <w:ind w:left="600"/>
        <w:rPr>
          <w:rFonts w:ascii="Times New Roman" w:hAnsi="Times New Roman"/>
          <w:sz w:val="24"/>
          <w:szCs w:val="24"/>
          <w:lang w:val="ru-RU"/>
        </w:rPr>
      </w:pPr>
      <w:r w:rsidRPr="00381D35">
        <w:rPr>
          <w:rFonts w:ascii="Times New Roman" w:hAnsi="Times New Roman"/>
          <w:sz w:val="24"/>
          <w:szCs w:val="24"/>
          <w:lang w:val="ru-RU"/>
        </w:rPr>
        <w:t>Достоверность и полноту настоящих сведений подтверждаю.</w:t>
      </w:r>
    </w:p>
    <w:p w:rsidR="00CE17F0" w:rsidRPr="00381D35" w:rsidRDefault="00CE17F0">
      <w:pPr>
        <w:widowControl w:val="0"/>
        <w:autoSpaceDE w:val="0"/>
        <w:autoSpaceDN w:val="0"/>
        <w:adjustRightInd w:val="0"/>
        <w:spacing w:after="0" w:line="276" w:lineRule="exact"/>
        <w:rPr>
          <w:rFonts w:ascii="Times New Roman" w:hAnsi="Times New Roman"/>
          <w:sz w:val="24"/>
          <w:szCs w:val="24"/>
          <w:lang w:val="ru-RU"/>
        </w:rPr>
      </w:pPr>
    </w:p>
    <w:p w:rsidR="00CE17F0" w:rsidRPr="00381D35" w:rsidRDefault="00330873">
      <w:pPr>
        <w:widowControl w:val="0"/>
        <w:tabs>
          <w:tab w:val="left" w:pos="3040"/>
          <w:tab w:val="left" w:pos="3920"/>
        </w:tabs>
        <w:autoSpaceDE w:val="0"/>
        <w:autoSpaceDN w:val="0"/>
        <w:adjustRightInd w:val="0"/>
        <w:spacing w:after="0" w:line="239" w:lineRule="auto"/>
        <w:ind w:left="40"/>
        <w:rPr>
          <w:rFonts w:ascii="Times New Roman" w:hAnsi="Times New Roman"/>
          <w:sz w:val="24"/>
          <w:szCs w:val="24"/>
          <w:lang w:val="ru-RU"/>
        </w:rPr>
      </w:pPr>
      <w:r w:rsidRPr="00381D35">
        <w:rPr>
          <w:rFonts w:ascii="Times New Roman" w:hAnsi="Times New Roman"/>
          <w:sz w:val="24"/>
          <w:szCs w:val="24"/>
          <w:lang w:val="ru-RU"/>
        </w:rPr>
        <w:t>«       »</w:t>
      </w:r>
      <w:r w:rsidRPr="00381D35">
        <w:rPr>
          <w:rFonts w:ascii="Times New Roman" w:hAnsi="Times New Roman"/>
          <w:sz w:val="24"/>
          <w:szCs w:val="24"/>
          <w:lang w:val="ru-RU"/>
        </w:rPr>
        <w:tab/>
        <w:t>20</w:t>
      </w:r>
      <w:r w:rsidRPr="00381D35">
        <w:rPr>
          <w:rFonts w:ascii="Times New Roman" w:hAnsi="Times New Roman"/>
          <w:sz w:val="24"/>
          <w:szCs w:val="24"/>
          <w:lang w:val="ru-RU"/>
        </w:rPr>
        <w:tab/>
      </w:r>
      <w:r w:rsidRPr="00381D35">
        <w:rPr>
          <w:rFonts w:ascii="Times New Roman" w:hAnsi="Times New Roman"/>
          <w:sz w:val="21"/>
          <w:szCs w:val="21"/>
          <w:lang w:val="ru-RU"/>
        </w:rPr>
        <w:t>г.</w:t>
      </w:r>
    </w:p>
    <w:p w:rsidR="00CE17F0" w:rsidRPr="00381D35" w:rsidRDefault="00187655">
      <w:pPr>
        <w:widowControl w:val="0"/>
        <w:autoSpaceDE w:val="0"/>
        <w:autoSpaceDN w:val="0"/>
        <w:adjustRightInd w:val="0"/>
        <w:spacing w:after="0" w:line="12" w:lineRule="exact"/>
        <w:rPr>
          <w:rFonts w:ascii="Times New Roman" w:hAnsi="Times New Roman"/>
          <w:sz w:val="24"/>
          <w:szCs w:val="24"/>
          <w:lang w:val="ru-RU"/>
        </w:rPr>
      </w:pP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67968" behindDoc="1" locked="0" layoutInCell="0" allowOverlap="1">
                <wp:simplePos x="0" y="0"/>
                <wp:positionH relativeFrom="column">
                  <wp:posOffset>125730</wp:posOffset>
                </wp:positionH>
                <wp:positionV relativeFrom="paragraph">
                  <wp:posOffset>8890</wp:posOffset>
                </wp:positionV>
                <wp:extent cx="361315" cy="0"/>
                <wp:effectExtent l="0" t="0" r="0" b="0"/>
                <wp:wrapNone/>
                <wp:docPr id="4" name="Lin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61315" cy="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7D362EF" id="Line 26" o:spid="_x0000_s1026" style="position:absolute;z-index:-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.9pt,.7pt" to="38.35pt,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" o:allowincell="f" strokeweight=".48pt"/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68992" behindDoc="1" locked="0" layoutInCell="0" allowOverlap="1">
                <wp:simplePos x="0" y="0"/>
                <wp:positionH relativeFrom="column">
                  <wp:posOffset>666750</wp:posOffset>
                </wp:positionH>
                <wp:positionV relativeFrom="paragraph">
                  <wp:posOffset>8890</wp:posOffset>
                </wp:positionV>
                <wp:extent cx="1169035" cy="0"/>
                <wp:effectExtent l="0" t="0" r="0" b="0"/>
                <wp:wrapNone/>
                <wp:docPr id="3" name="Lin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69035" cy="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28ECF65" id="Line 27" o:spid="_x0000_s1026" style="position:absolute;z-index:-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2.5pt,.7pt" to="144.55pt,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pHXzFAIAACkEAAAOAAAAZHJzL2Uyb0RvYy54bWysU8GO2jAQvVfqP1i+QxLIsh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" o:allowincell="f" strokeweight=".48pt"/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70016" behindDoc="1" locked="0" layoutInCell="0" allowOverlap="1">
                <wp:simplePos x="0" y="0"/>
                <wp:positionH relativeFrom="column">
                  <wp:posOffset>2107565</wp:posOffset>
                </wp:positionH>
                <wp:positionV relativeFrom="paragraph">
                  <wp:posOffset>8890</wp:posOffset>
                </wp:positionV>
                <wp:extent cx="348615" cy="0"/>
                <wp:effectExtent l="0" t="0" r="0" b="0"/>
                <wp:wrapNone/>
                <wp:docPr id="2" name="Lin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48615" cy="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BEB42F3" id="Line 28" o:spid="_x0000_s1026" style="position:absolute;z-index:-25164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65.95pt,.7pt" to="193.4pt,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" o:allowincell="f" strokeweight=".48pt"/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71040" behindDoc="1" locked="0" layoutInCell="0" allowOverlap="1">
                <wp:simplePos x="0" y="0"/>
                <wp:positionH relativeFrom="column">
                  <wp:posOffset>2636520</wp:posOffset>
                </wp:positionH>
                <wp:positionV relativeFrom="paragraph">
                  <wp:posOffset>8890</wp:posOffset>
                </wp:positionV>
                <wp:extent cx="3871595" cy="0"/>
                <wp:effectExtent l="0" t="0" r="0" b="0"/>
                <wp:wrapNone/>
                <wp:docPr id="1" name="Lin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871595" cy="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55615F6" id="Line 29" o:spid="_x0000_s1026" style="position:absolute;z-index:-251645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07.6pt,.7pt" to="512.45pt,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v1W6EwIAACkEAAAOAAAAZHJzL2Uyb0RvYy54bWysU8GO2jAQvVfqP1i+QxI2sB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" o:allowincell="f" strokeweight=".48pt"/>
            </w:pict>
          </mc:Fallback>
        </mc:AlternateContent>
      </w:r>
    </w:p>
    <w:p w:rsidR="00CE17F0" w:rsidRPr="00381D35" w:rsidRDefault="00330873">
      <w:pPr>
        <w:widowControl w:val="0"/>
        <w:autoSpaceDE w:val="0"/>
        <w:autoSpaceDN w:val="0"/>
        <w:adjustRightInd w:val="0"/>
        <w:spacing w:after="0" w:line="239" w:lineRule="auto"/>
        <w:ind w:left="5340"/>
        <w:rPr>
          <w:rFonts w:ascii="Times New Roman" w:hAnsi="Times New Roman"/>
          <w:sz w:val="24"/>
          <w:szCs w:val="24"/>
          <w:lang w:val="ru-RU"/>
        </w:rPr>
      </w:pPr>
      <w:r w:rsidRPr="00381D35">
        <w:rPr>
          <w:rFonts w:ascii="Times New Roman" w:hAnsi="Times New Roman"/>
          <w:sz w:val="20"/>
          <w:szCs w:val="20"/>
          <w:lang w:val="ru-RU"/>
        </w:rPr>
        <w:t>(подпись лица, представляющего сведения)</w:t>
      </w:r>
    </w:p>
    <w:p w:rsidR="00CE17F0" w:rsidRPr="00381D35" w:rsidRDefault="0018765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72064" behindDoc="1" locked="0" layoutInCell="0" allowOverlap="1">
            <wp:simplePos x="0" y="0"/>
            <wp:positionH relativeFrom="column">
              <wp:posOffset>6985</wp:posOffset>
            </wp:positionH>
            <wp:positionV relativeFrom="paragraph">
              <wp:posOffset>333375</wp:posOffset>
            </wp:positionV>
            <wp:extent cx="6517640" cy="6350"/>
            <wp:effectExtent l="0" t="0" r="0" b="0"/>
            <wp:wrapNone/>
            <wp:docPr id="30" name="Рисунок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7640" cy="6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E17F0" w:rsidRPr="00381D35" w:rsidRDefault="00CE17F0">
      <w:pPr>
        <w:widowControl w:val="0"/>
        <w:autoSpaceDE w:val="0"/>
        <w:autoSpaceDN w:val="0"/>
        <w:adjustRightInd w:val="0"/>
        <w:spacing w:after="0" w:line="349" w:lineRule="exact"/>
        <w:rPr>
          <w:rFonts w:ascii="Times New Roman" w:hAnsi="Times New Roman"/>
          <w:sz w:val="24"/>
          <w:szCs w:val="24"/>
          <w:lang w:val="ru-RU"/>
        </w:rPr>
      </w:pPr>
    </w:p>
    <w:p w:rsidR="00CE17F0" w:rsidRPr="00381D35" w:rsidRDefault="00330873">
      <w:pPr>
        <w:widowControl w:val="0"/>
        <w:autoSpaceDE w:val="0"/>
        <w:autoSpaceDN w:val="0"/>
        <w:adjustRightInd w:val="0"/>
        <w:spacing w:after="0" w:line="239" w:lineRule="auto"/>
        <w:ind w:left="3160"/>
        <w:rPr>
          <w:rFonts w:ascii="Times New Roman" w:hAnsi="Times New Roman"/>
          <w:sz w:val="24"/>
          <w:szCs w:val="24"/>
          <w:lang w:val="ru-RU"/>
        </w:rPr>
      </w:pPr>
      <w:r w:rsidRPr="00381D35">
        <w:rPr>
          <w:rFonts w:ascii="Times New Roman" w:hAnsi="Times New Roman"/>
          <w:sz w:val="20"/>
          <w:szCs w:val="20"/>
          <w:lang w:val="ru-RU"/>
        </w:rPr>
        <w:t>(Ф.И.О. и подпись лица, принявшего справку)</w:t>
      </w:r>
    </w:p>
    <w:p w:rsidR="00CE17F0" w:rsidRPr="00381D35" w:rsidRDefault="00CE17F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CE17F0" w:rsidRPr="00381D35" w:rsidRDefault="00CE17F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CE17F0" w:rsidRPr="00381D35" w:rsidRDefault="00CE17F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CE17F0" w:rsidRPr="00381D35" w:rsidRDefault="00CE17F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CE17F0" w:rsidRPr="00381D35" w:rsidRDefault="00CE17F0">
      <w:pPr>
        <w:widowControl w:val="0"/>
        <w:autoSpaceDE w:val="0"/>
        <w:autoSpaceDN w:val="0"/>
        <w:adjustRightInd w:val="0"/>
        <w:spacing w:after="0" w:line="335" w:lineRule="exact"/>
        <w:rPr>
          <w:rFonts w:ascii="Times New Roman" w:hAnsi="Times New Roman"/>
          <w:sz w:val="24"/>
          <w:szCs w:val="24"/>
          <w:lang w:val="ru-RU"/>
        </w:rPr>
      </w:pPr>
    </w:p>
    <w:p w:rsidR="00CE17F0" w:rsidRDefault="00330873">
      <w:pPr>
        <w:widowControl w:val="0"/>
        <w:autoSpaceDE w:val="0"/>
        <w:autoSpaceDN w:val="0"/>
        <w:adjustRightInd w:val="0"/>
        <w:spacing w:after="0" w:line="240" w:lineRule="auto"/>
        <w:ind w:left="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</w:t>
      </w:r>
    </w:p>
    <w:p w:rsidR="00CE17F0" w:rsidRDefault="00CE17F0">
      <w:pPr>
        <w:widowControl w:val="0"/>
        <w:autoSpaceDE w:val="0"/>
        <w:autoSpaceDN w:val="0"/>
        <w:adjustRightInd w:val="0"/>
        <w:spacing w:after="0" w:line="62" w:lineRule="exact"/>
        <w:rPr>
          <w:rFonts w:ascii="Times New Roman" w:hAnsi="Times New Roman"/>
          <w:sz w:val="24"/>
          <w:szCs w:val="24"/>
        </w:rPr>
      </w:pPr>
    </w:p>
    <w:p w:rsidR="00CE17F0" w:rsidRPr="00381D35" w:rsidRDefault="00330873">
      <w:pPr>
        <w:widowControl w:val="0"/>
        <w:numPr>
          <w:ilvl w:val="0"/>
          <w:numId w:val="7"/>
        </w:numPr>
        <w:tabs>
          <w:tab w:val="clear" w:pos="720"/>
          <w:tab w:val="num" w:pos="722"/>
        </w:tabs>
        <w:overflowPunct w:val="0"/>
        <w:autoSpaceDE w:val="0"/>
        <w:autoSpaceDN w:val="0"/>
        <w:adjustRightInd w:val="0"/>
        <w:spacing w:after="0" w:line="203" w:lineRule="auto"/>
        <w:ind w:left="40" w:right="20" w:firstLine="567"/>
        <w:jc w:val="both"/>
        <w:rPr>
          <w:rFonts w:ascii="Times New Roman" w:hAnsi="Times New Roman"/>
          <w:sz w:val="26"/>
          <w:szCs w:val="26"/>
          <w:vertAlign w:val="superscript"/>
          <w:lang w:val="ru-RU"/>
        </w:rPr>
      </w:pPr>
      <w:r w:rsidRPr="00381D35">
        <w:rPr>
          <w:rFonts w:ascii="Times New Roman" w:hAnsi="Times New Roman"/>
          <w:sz w:val="20"/>
          <w:szCs w:val="20"/>
          <w:lang w:val="ru-RU"/>
        </w:rPr>
        <w:t xml:space="preserve">Указываются имеющиеся на отчетную дату срочные обязательства финансового характера на сумму, равную или превышающую 500 000 рублей, кредитором или должником по которым является лицо, сведения об обязательствах которого представляются. </w:t>
      </w:r>
    </w:p>
    <w:p w:rsidR="00CE17F0" w:rsidRPr="00381D35" w:rsidRDefault="00330873">
      <w:pPr>
        <w:widowControl w:val="0"/>
        <w:numPr>
          <w:ilvl w:val="0"/>
          <w:numId w:val="7"/>
        </w:numPr>
        <w:overflowPunct w:val="0"/>
        <w:autoSpaceDE w:val="0"/>
        <w:autoSpaceDN w:val="0"/>
        <w:adjustRightInd w:val="0"/>
        <w:spacing w:after="0" w:line="184" w:lineRule="auto"/>
        <w:ind w:hanging="113"/>
        <w:jc w:val="both"/>
        <w:rPr>
          <w:rFonts w:ascii="Times New Roman" w:hAnsi="Times New Roman"/>
          <w:sz w:val="26"/>
          <w:szCs w:val="26"/>
          <w:vertAlign w:val="superscript"/>
          <w:lang w:val="ru-RU"/>
        </w:rPr>
      </w:pPr>
      <w:r w:rsidRPr="00381D35">
        <w:rPr>
          <w:rFonts w:ascii="Times New Roman" w:hAnsi="Times New Roman"/>
          <w:sz w:val="20"/>
          <w:szCs w:val="20"/>
          <w:lang w:val="ru-RU"/>
        </w:rPr>
        <w:t xml:space="preserve">Указывается существо обязательства (заем, кредит и другие). </w:t>
      </w:r>
    </w:p>
    <w:p w:rsidR="00CE17F0" w:rsidRPr="00381D35" w:rsidRDefault="00CE17F0">
      <w:pPr>
        <w:widowControl w:val="0"/>
        <w:autoSpaceDE w:val="0"/>
        <w:autoSpaceDN w:val="0"/>
        <w:adjustRightInd w:val="0"/>
        <w:spacing w:after="0" w:line="48" w:lineRule="exact"/>
        <w:rPr>
          <w:rFonts w:ascii="Times New Roman" w:hAnsi="Times New Roman"/>
          <w:sz w:val="26"/>
          <w:szCs w:val="26"/>
          <w:vertAlign w:val="superscript"/>
          <w:lang w:val="ru-RU"/>
        </w:rPr>
      </w:pPr>
    </w:p>
    <w:p w:rsidR="00CE17F0" w:rsidRPr="00381D35" w:rsidRDefault="00330873">
      <w:pPr>
        <w:widowControl w:val="0"/>
        <w:numPr>
          <w:ilvl w:val="0"/>
          <w:numId w:val="7"/>
        </w:numPr>
        <w:tabs>
          <w:tab w:val="clear" w:pos="720"/>
          <w:tab w:val="num" w:pos="722"/>
        </w:tabs>
        <w:overflowPunct w:val="0"/>
        <w:autoSpaceDE w:val="0"/>
        <w:autoSpaceDN w:val="0"/>
        <w:adjustRightInd w:val="0"/>
        <w:spacing w:after="0" w:line="186" w:lineRule="auto"/>
        <w:ind w:left="40" w:right="20" w:firstLine="567"/>
        <w:jc w:val="both"/>
        <w:rPr>
          <w:rFonts w:ascii="Times New Roman" w:hAnsi="Times New Roman"/>
          <w:sz w:val="26"/>
          <w:szCs w:val="26"/>
          <w:vertAlign w:val="superscript"/>
          <w:lang w:val="ru-RU"/>
        </w:rPr>
      </w:pPr>
      <w:r w:rsidRPr="00381D35">
        <w:rPr>
          <w:rFonts w:ascii="Times New Roman" w:hAnsi="Times New Roman"/>
          <w:sz w:val="20"/>
          <w:szCs w:val="20"/>
          <w:lang w:val="ru-RU"/>
        </w:rPr>
        <w:t xml:space="preserve">Указывается вторая сторона обязательства: кредитор или должник, его фамилия, имя и отчество (наименование юридического лица), адрес. </w:t>
      </w:r>
    </w:p>
    <w:p w:rsidR="00CE17F0" w:rsidRPr="00381D35" w:rsidRDefault="00CE17F0">
      <w:pPr>
        <w:widowControl w:val="0"/>
        <w:autoSpaceDE w:val="0"/>
        <w:autoSpaceDN w:val="0"/>
        <w:adjustRightInd w:val="0"/>
        <w:spacing w:after="0" w:line="50" w:lineRule="exact"/>
        <w:rPr>
          <w:rFonts w:ascii="Times New Roman" w:hAnsi="Times New Roman"/>
          <w:sz w:val="26"/>
          <w:szCs w:val="26"/>
          <w:vertAlign w:val="superscript"/>
          <w:lang w:val="ru-RU"/>
        </w:rPr>
      </w:pPr>
    </w:p>
    <w:p w:rsidR="00CE17F0" w:rsidRPr="00381D35" w:rsidRDefault="00330873">
      <w:pPr>
        <w:widowControl w:val="0"/>
        <w:numPr>
          <w:ilvl w:val="0"/>
          <w:numId w:val="7"/>
        </w:numPr>
        <w:tabs>
          <w:tab w:val="clear" w:pos="720"/>
          <w:tab w:val="num" w:pos="722"/>
        </w:tabs>
        <w:overflowPunct w:val="0"/>
        <w:autoSpaceDE w:val="0"/>
        <w:autoSpaceDN w:val="0"/>
        <w:adjustRightInd w:val="0"/>
        <w:spacing w:after="0" w:line="186" w:lineRule="auto"/>
        <w:ind w:left="40" w:right="20" w:firstLine="567"/>
        <w:jc w:val="both"/>
        <w:rPr>
          <w:rFonts w:ascii="Times New Roman" w:hAnsi="Times New Roman"/>
          <w:sz w:val="26"/>
          <w:szCs w:val="26"/>
          <w:vertAlign w:val="superscript"/>
          <w:lang w:val="ru-RU"/>
        </w:rPr>
      </w:pPr>
      <w:r w:rsidRPr="00381D35">
        <w:rPr>
          <w:rFonts w:ascii="Times New Roman" w:hAnsi="Times New Roman"/>
          <w:sz w:val="20"/>
          <w:szCs w:val="20"/>
          <w:lang w:val="ru-RU"/>
        </w:rPr>
        <w:t xml:space="preserve">Указываются основание возникновения обязательства (договор, передача денег или имущества и другие), а также реквизиты (дата, номер) соответствующего договора или акта. </w:t>
      </w:r>
    </w:p>
    <w:p w:rsidR="00CE17F0" w:rsidRPr="00381D35" w:rsidRDefault="00CE17F0">
      <w:pPr>
        <w:widowControl w:val="0"/>
        <w:autoSpaceDE w:val="0"/>
        <w:autoSpaceDN w:val="0"/>
        <w:adjustRightInd w:val="0"/>
        <w:spacing w:after="0" w:line="50" w:lineRule="exact"/>
        <w:rPr>
          <w:rFonts w:ascii="Times New Roman" w:hAnsi="Times New Roman"/>
          <w:sz w:val="26"/>
          <w:szCs w:val="26"/>
          <w:vertAlign w:val="superscript"/>
          <w:lang w:val="ru-RU"/>
        </w:rPr>
      </w:pPr>
    </w:p>
    <w:p w:rsidR="00CE17F0" w:rsidRPr="00381D35" w:rsidRDefault="00330873">
      <w:pPr>
        <w:widowControl w:val="0"/>
        <w:numPr>
          <w:ilvl w:val="0"/>
          <w:numId w:val="7"/>
        </w:numPr>
        <w:tabs>
          <w:tab w:val="clear" w:pos="720"/>
          <w:tab w:val="num" w:pos="722"/>
        </w:tabs>
        <w:overflowPunct w:val="0"/>
        <w:autoSpaceDE w:val="0"/>
        <w:autoSpaceDN w:val="0"/>
        <w:adjustRightInd w:val="0"/>
        <w:spacing w:after="0" w:line="202" w:lineRule="auto"/>
        <w:ind w:left="40" w:right="20" w:firstLine="567"/>
        <w:jc w:val="both"/>
        <w:rPr>
          <w:rFonts w:ascii="Times New Roman" w:hAnsi="Times New Roman"/>
          <w:sz w:val="26"/>
          <w:szCs w:val="26"/>
          <w:vertAlign w:val="superscript"/>
          <w:lang w:val="ru-RU"/>
        </w:rPr>
      </w:pPr>
      <w:r w:rsidRPr="00381D35">
        <w:rPr>
          <w:rFonts w:ascii="Times New Roman" w:hAnsi="Times New Roman"/>
          <w:sz w:val="20"/>
          <w:szCs w:val="20"/>
          <w:lang w:val="ru-RU"/>
        </w:rPr>
        <w:t xml:space="preserve">Указывается сумма основного обязательства (без суммы процентов) и размер обязательства по состоянию на отчетную дату. Для обязательств, выраженных в иностранной валюте, сумма указывается в рублях по курсу Банка России на отчетную дату. </w:t>
      </w:r>
    </w:p>
    <w:p w:rsidR="00CE17F0" w:rsidRPr="00381D35" w:rsidRDefault="00CE17F0">
      <w:pPr>
        <w:widowControl w:val="0"/>
        <w:autoSpaceDE w:val="0"/>
        <w:autoSpaceDN w:val="0"/>
        <w:adjustRightInd w:val="0"/>
        <w:spacing w:after="0" w:line="50" w:lineRule="exact"/>
        <w:rPr>
          <w:rFonts w:ascii="Times New Roman" w:hAnsi="Times New Roman"/>
          <w:sz w:val="26"/>
          <w:szCs w:val="26"/>
          <w:vertAlign w:val="superscript"/>
          <w:lang w:val="ru-RU"/>
        </w:rPr>
      </w:pPr>
    </w:p>
    <w:p w:rsidR="00CE17F0" w:rsidRPr="00381D35" w:rsidRDefault="00330873">
      <w:pPr>
        <w:widowControl w:val="0"/>
        <w:numPr>
          <w:ilvl w:val="0"/>
          <w:numId w:val="7"/>
        </w:numPr>
        <w:tabs>
          <w:tab w:val="clear" w:pos="720"/>
          <w:tab w:val="num" w:pos="722"/>
        </w:tabs>
        <w:overflowPunct w:val="0"/>
        <w:autoSpaceDE w:val="0"/>
        <w:autoSpaceDN w:val="0"/>
        <w:adjustRightInd w:val="0"/>
        <w:spacing w:after="0" w:line="186" w:lineRule="auto"/>
        <w:ind w:left="40" w:right="20" w:firstLine="567"/>
        <w:jc w:val="both"/>
        <w:rPr>
          <w:rFonts w:ascii="Times New Roman" w:hAnsi="Times New Roman"/>
          <w:sz w:val="26"/>
          <w:szCs w:val="26"/>
          <w:vertAlign w:val="superscript"/>
          <w:lang w:val="ru-RU"/>
        </w:rPr>
      </w:pPr>
      <w:r w:rsidRPr="00381D35">
        <w:rPr>
          <w:rFonts w:ascii="Times New Roman" w:hAnsi="Times New Roman"/>
          <w:sz w:val="20"/>
          <w:szCs w:val="20"/>
          <w:lang w:val="ru-RU"/>
        </w:rPr>
        <w:t xml:space="preserve">Указываются годовая процентная ставка обязательства, заложенное в обеспечение обязательства имущество, выданные в обеспечение обязательства гарантии и поручительства. </w:t>
      </w:r>
    </w:p>
    <w:p w:rsidR="00CE17F0" w:rsidRPr="00381D35" w:rsidRDefault="00CE17F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</w:p>
    <w:sectPr w:rsidR="00CE17F0" w:rsidRPr="00381D35">
      <w:pgSz w:w="11906" w:h="16838"/>
      <w:pgMar w:top="388" w:right="660" w:bottom="1440" w:left="980" w:header="720" w:footer="720" w:gutter="0"/>
      <w:cols w:space="720" w:equalWidth="0">
        <w:col w:w="10260"/>
      </w:cols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29"/>
    <w:multiLevelType w:val="hybridMultilevel"/>
    <w:tmpl w:val="00004823"/>
    <w:lvl w:ilvl="0" w:tplc="000018BE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1EB"/>
    <w:multiLevelType w:val="hybridMultilevel"/>
    <w:tmpl w:val="00000BB3"/>
    <w:lvl w:ilvl="0" w:tplc="00002EA6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00012DB"/>
    <w:multiLevelType w:val="hybridMultilevel"/>
    <w:tmpl w:val="0000153C"/>
    <w:lvl w:ilvl="0" w:tplc="00007E87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00002CD6"/>
    <w:multiLevelType w:val="hybridMultilevel"/>
    <w:tmpl w:val="000072AE"/>
    <w:lvl w:ilvl="0" w:tplc="00006952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00005AF1"/>
    <w:multiLevelType w:val="hybridMultilevel"/>
    <w:tmpl w:val="000041BB"/>
    <w:lvl w:ilvl="0" w:tplc="000026E9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00005F90"/>
    <w:multiLevelType w:val="hybridMultilevel"/>
    <w:tmpl w:val="00001649"/>
    <w:lvl w:ilvl="0" w:tplc="00006DF1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>
    <w:nsid w:val="00006784"/>
    <w:multiLevelType w:val="hybridMultilevel"/>
    <w:tmpl w:val="00004AE1"/>
    <w:lvl w:ilvl="0" w:tplc="00003D6C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  <w:num w:numId="2">
    <w:abstractNumId w:val="6"/>
  </w:num>
  <w:num w:numId="3">
    <w:abstractNumId w:val="3"/>
  </w:num>
  <w:num w:numId="4">
    <w:abstractNumId w:val="5"/>
  </w:num>
  <w:num w:numId="5">
    <w:abstractNumId w:val="4"/>
  </w:num>
  <w:num w:numId="6">
    <w:abstractNumId w:val="1"/>
  </w:num>
  <w:num w:numId="7">
    <w:abstractNumId w:val="2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Демина Мария Александровна">
    <w15:presenceInfo w15:providerId="AD" w15:userId="S-1-5-21-3151592525-1064847349-792069652-5358"/>
  </w15:person>
  <w15:person w15:author="user">
    <w15:presenceInfo w15:providerId="None" w15:userId="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0873"/>
    <w:rsid w:val="00187655"/>
    <w:rsid w:val="001F66F2"/>
    <w:rsid w:val="00330873"/>
    <w:rsid w:val="00381D35"/>
    <w:rsid w:val="00770840"/>
    <w:rsid w:val="008706C6"/>
    <w:rsid w:val="00942CDA"/>
    <w:rsid w:val="00CE17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3F6A4942-5A3F-476E-BBE3-5A8E45CCAF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uiPriority w:val="99"/>
    <w:semiHidden/>
    <w:unhideWhenUsed/>
    <w:rsid w:val="001F66F2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1F66F2"/>
    <w:rPr>
      <w:sz w:val="20"/>
      <w:szCs w:val="20"/>
    </w:rPr>
  </w:style>
  <w:style w:type="character" w:customStyle="1" w:styleId="a5">
    <w:name w:val="Текст примечания Знак"/>
    <w:link w:val="a4"/>
    <w:uiPriority w:val="99"/>
    <w:semiHidden/>
    <w:rsid w:val="001F66F2"/>
    <w:rPr>
      <w:lang w:val="en-US" w:eastAsia="en-US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1F66F2"/>
    <w:rPr>
      <w:b/>
      <w:bCs/>
    </w:rPr>
  </w:style>
  <w:style w:type="character" w:customStyle="1" w:styleId="a7">
    <w:name w:val="Тема примечания Знак"/>
    <w:link w:val="a6"/>
    <w:uiPriority w:val="99"/>
    <w:semiHidden/>
    <w:rsid w:val="001F66F2"/>
    <w:rPr>
      <w:b/>
      <w:bCs/>
      <w:lang w:val="en-US" w:eastAsia="en-US"/>
    </w:rPr>
  </w:style>
  <w:style w:type="paragraph" w:styleId="a8">
    <w:name w:val="Balloon Text"/>
    <w:basedOn w:val="a"/>
    <w:link w:val="a9"/>
    <w:uiPriority w:val="99"/>
    <w:semiHidden/>
    <w:unhideWhenUsed/>
    <w:rsid w:val="001F66F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link w:val="a8"/>
    <w:uiPriority w:val="99"/>
    <w:semiHidden/>
    <w:rsid w:val="001F66F2"/>
    <w:rPr>
      <w:rFonts w:ascii="Segoe UI" w:hAnsi="Segoe UI" w:cs="Segoe UI"/>
      <w:sz w:val="18"/>
      <w:szCs w:val="18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465C6E-E0D8-492E-BA22-7E5DE05B30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1608</Words>
  <Characters>9170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Демина Мария Александровна</dc:creator>
  <cp:keywords/>
  <dc:description/>
  <cp:lastModifiedBy>user</cp:lastModifiedBy>
  <cp:revision>6</cp:revision>
  <cp:lastPrinted>2016-12-21T11:08:00Z</cp:lastPrinted>
  <dcterms:created xsi:type="dcterms:W3CDTF">2016-09-30T08:28:00Z</dcterms:created>
  <dcterms:modified xsi:type="dcterms:W3CDTF">2016-12-21T11:09:00Z</dcterms:modified>
</cp:coreProperties>
</file>