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47A34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6F1CC518" wp14:editId="3DC21CF5">
            <wp:extent cx="5940425" cy="1056076"/>
            <wp:effectExtent l="0" t="0" r="3175" b="0"/>
            <wp:docPr id="1" name="Рисунок 1" descr="C:\Users\pigarova.ekaterina\Desktop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garova.ekaterina\Desktop\Рисунок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56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1148D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</w:p>
    <w:tbl>
      <w:tblPr>
        <w:tblStyle w:val="afe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655"/>
        <w:gridCol w:w="18"/>
      </w:tblGrid>
      <w:tr w:rsidR="00B51D41" w:rsidRPr="00A30F0F" w14:paraId="4896BB46" w14:textId="77777777" w:rsidTr="005E1E9B">
        <w:tc>
          <w:tcPr>
            <w:tcW w:w="4961" w:type="dxa"/>
          </w:tcPr>
          <w:p w14:paraId="32FE4223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bookmarkStart w:id="0" w:name="_Hlk498270891"/>
          </w:p>
          <w:p w14:paraId="5F3BF52E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Принято решением Ученого совета</w:t>
            </w:r>
          </w:p>
          <w:p w14:paraId="1A39D5F5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«___»____________ 20 ___г.,</w:t>
            </w:r>
          </w:p>
          <w:p w14:paraId="37D1CF3A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протокол № _________________</w:t>
            </w:r>
          </w:p>
        </w:tc>
        <w:tc>
          <w:tcPr>
            <w:tcW w:w="4673" w:type="dxa"/>
            <w:gridSpan w:val="2"/>
          </w:tcPr>
          <w:p w14:paraId="0707B8E5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4E4CCDFB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7386F723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Директор, академик Дедов И.И.</w:t>
            </w:r>
          </w:p>
          <w:p w14:paraId="1BC3FB91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«___»____________ 20 ___г.</w:t>
            </w:r>
          </w:p>
        </w:tc>
      </w:tr>
      <w:bookmarkEnd w:id="0"/>
      <w:tr w:rsidR="002827B1" w:rsidRPr="00A30F0F" w14:paraId="6AAA654C" w14:textId="77777777" w:rsidTr="002827B1">
        <w:trPr>
          <w:gridAfter w:val="1"/>
          <w:wAfter w:w="18" w:type="dxa"/>
          <w:trHeight w:val="877"/>
        </w:trPr>
        <w:tc>
          <w:tcPr>
            <w:tcW w:w="9616" w:type="dxa"/>
            <w:gridSpan w:val="2"/>
          </w:tcPr>
          <w:p w14:paraId="270FD5AA" w14:textId="77777777" w:rsidR="002827B1" w:rsidRPr="00A30F0F" w:rsidRDefault="002827B1" w:rsidP="009A5BE5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584ACBB" w14:textId="6C715A38" w:rsidR="002827B1" w:rsidRPr="00A30F0F" w:rsidRDefault="002827B1" w:rsidP="009A5BE5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СОГЛАСОВАНО </w:t>
            </w:r>
          </w:p>
          <w:p w14:paraId="6DE350D5" w14:textId="6B748A1D" w:rsidR="002827B1" w:rsidRPr="00A30F0F" w:rsidRDefault="002827B1" w:rsidP="009A5BE5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ИВиДПО, Пигарова ЕА</w:t>
            </w:r>
            <w:r w:rsidRPr="00A30F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4A0DF7C" w14:textId="77777777" w:rsidR="002827B1" w:rsidRPr="00A30F0F" w:rsidRDefault="002827B1" w:rsidP="009A5BE5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«___»____________ 20 ___г.</w:t>
            </w:r>
          </w:p>
        </w:tc>
      </w:tr>
    </w:tbl>
    <w:p w14:paraId="33C7038B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</w:p>
    <w:p w14:paraId="74DFB6DF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</w:p>
    <w:p w14:paraId="45777EE0" w14:textId="77777777" w:rsidR="00B51D41" w:rsidRPr="00A30F0F" w:rsidRDefault="00B51D41" w:rsidP="00B51D41">
      <w:pPr>
        <w:jc w:val="center"/>
        <w:rPr>
          <w:rFonts w:ascii="Times New Roman" w:hAnsi="Times New Roman"/>
          <w:b/>
          <w:sz w:val="36"/>
          <w:szCs w:val="24"/>
        </w:rPr>
      </w:pPr>
      <w:r w:rsidRPr="00A30F0F">
        <w:rPr>
          <w:rFonts w:ascii="Times New Roman" w:hAnsi="Times New Roman"/>
          <w:b/>
          <w:sz w:val="36"/>
          <w:szCs w:val="24"/>
        </w:rPr>
        <w:t>Дополнительная профессиональная программа</w:t>
      </w:r>
    </w:p>
    <w:p w14:paraId="144B2694" w14:textId="77777777" w:rsidR="00B51D41" w:rsidRPr="00A30F0F" w:rsidRDefault="00B51D41" w:rsidP="00B51D41">
      <w:pPr>
        <w:jc w:val="center"/>
        <w:rPr>
          <w:rFonts w:ascii="Times New Roman" w:hAnsi="Times New Roman"/>
          <w:b/>
          <w:sz w:val="36"/>
          <w:szCs w:val="24"/>
        </w:rPr>
      </w:pPr>
      <w:r w:rsidRPr="00A30F0F">
        <w:rPr>
          <w:rFonts w:ascii="Times New Roman" w:hAnsi="Times New Roman"/>
          <w:b/>
          <w:sz w:val="36"/>
          <w:szCs w:val="24"/>
        </w:rPr>
        <w:t>(повышения квалификации)</w:t>
      </w:r>
    </w:p>
    <w:p w14:paraId="2213AF05" w14:textId="77777777" w:rsidR="00B51D41" w:rsidRPr="00B51D41" w:rsidRDefault="00B51D41" w:rsidP="00B51D41">
      <w:pPr>
        <w:rPr>
          <w:rFonts w:ascii="Times New Roman" w:hAnsi="Times New Roman"/>
          <w:sz w:val="40"/>
          <w:szCs w:val="24"/>
        </w:rPr>
      </w:pPr>
    </w:p>
    <w:p w14:paraId="682E0F95" w14:textId="540990E7" w:rsidR="00B51D41" w:rsidRPr="00B51D41" w:rsidRDefault="00B51D41" w:rsidP="00B51D41">
      <w:pPr>
        <w:jc w:val="center"/>
        <w:rPr>
          <w:rFonts w:ascii="Times New Roman" w:hAnsi="Times New Roman"/>
          <w:sz w:val="40"/>
          <w:szCs w:val="24"/>
        </w:rPr>
      </w:pPr>
      <w:r w:rsidRPr="00B51D41">
        <w:rPr>
          <w:rFonts w:ascii="Times New Roman" w:hAnsi="Times New Roman"/>
          <w:sz w:val="40"/>
          <w:szCs w:val="24"/>
        </w:rPr>
        <w:t>«</w:t>
      </w:r>
      <w:r w:rsidR="0079487D">
        <w:rPr>
          <w:rFonts w:ascii="Times New Roman" w:hAnsi="Times New Roman"/>
          <w:sz w:val="40"/>
          <w:szCs w:val="24"/>
        </w:rPr>
        <w:t>П</w:t>
      </w:r>
      <w:r w:rsidR="0079487D" w:rsidRPr="0079487D">
        <w:rPr>
          <w:rFonts w:ascii="Times New Roman" w:hAnsi="Times New Roman"/>
          <w:sz w:val="40"/>
          <w:szCs w:val="24"/>
        </w:rPr>
        <w:t>ервичн</w:t>
      </w:r>
      <w:r w:rsidR="0079487D">
        <w:rPr>
          <w:rFonts w:ascii="Times New Roman" w:hAnsi="Times New Roman"/>
          <w:sz w:val="40"/>
          <w:szCs w:val="24"/>
        </w:rPr>
        <w:t>ый</w:t>
      </w:r>
      <w:r w:rsidR="0079487D" w:rsidRPr="0079487D">
        <w:rPr>
          <w:rFonts w:ascii="Times New Roman" w:hAnsi="Times New Roman"/>
          <w:sz w:val="40"/>
          <w:szCs w:val="24"/>
        </w:rPr>
        <w:t xml:space="preserve"> гиперпаратиреоз</w:t>
      </w:r>
      <w:r w:rsidRPr="00B51D41">
        <w:rPr>
          <w:rFonts w:ascii="Times New Roman" w:hAnsi="Times New Roman"/>
          <w:sz w:val="40"/>
          <w:szCs w:val="24"/>
        </w:rPr>
        <w:t>»</w:t>
      </w:r>
    </w:p>
    <w:p w14:paraId="2FAD2734" w14:textId="3268E328" w:rsidR="00B51D41" w:rsidRPr="00A30F0F" w:rsidRDefault="008E6F3C" w:rsidP="00B51D41">
      <w:pPr>
        <w:jc w:val="center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 w:val="32"/>
          <w:szCs w:val="24"/>
        </w:rPr>
        <w:t>36</w:t>
      </w:r>
      <w:r w:rsidR="00AC3F04">
        <w:rPr>
          <w:rFonts w:ascii="Times New Roman" w:hAnsi="Times New Roman"/>
          <w:sz w:val="32"/>
          <w:szCs w:val="24"/>
        </w:rPr>
        <w:t xml:space="preserve"> часов</w:t>
      </w:r>
    </w:p>
    <w:p w14:paraId="20C5CC36" w14:textId="77777777" w:rsidR="00B51D41" w:rsidRPr="00A30F0F" w:rsidRDefault="00B51D41" w:rsidP="00B51D41">
      <w:pPr>
        <w:jc w:val="center"/>
        <w:rPr>
          <w:rFonts w:ascii="Times New Roman" w:hAnsi="Times New Roman"/>
          <w:sz w:val="24"/>
          <w:szCs w:val="24"/>
        </w:rPr>
      </w:pPr>
    </w:p>
    <w:p w14:paraId="5F37F0AF" w14:textId="77777777" w:rsidR="00B51D41" w:rsidRDefault="00B51D41" w:rsidP="00B51D41">
      <w:pPr>
        <w:jc w:val="right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>Авторы-составители:</w:t>
      </w:r>
    </w:p>
    <w:p w14:paraId="1B45505F" w14:textId="12D4CF08" w:rsidR="0079487D" w:rsidRDefault="0079487D" w:rsidP="00B51D4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К.м.н. Еремкина А.К.,</w:t>
      </w:r>
    </w:p>
    <w:p w14:paraId="51891E70" w14:textId="09171CE8" w:rsidR="0079487D" w:rsidRDefault="0079487D" w:rsidP="00B51D4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Мирная С.С.,</w:t>
      </w:r>
    </w:p>
    <w:p w14:paraId="1DBF9907" w14:textId="3DC6E891" w:rsidR="00B51D41" w:rsidRPr="00A30F0F" w:rsidRDefault="0079487D" w:rsidP="00B51D4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д.м.н.</w:t>
      </w:r>
      <w:commentRangeStart w:id="1"/>
      <w:r w:rsidR="005E1E9B">
        <w:rPr>
          <w:rFonts w:ascii="Times New Roman" w:hAnsi="Times New Roman"/>
          <w:sz w:val="24"/>
          <w:szCs w:val="24"/>
        </w:rPr>
        <w:t xml:space="preserve">, </w:t>
      </w:r>
      <w:r w:rsidR="00C3000E">
        <w:rPr>
          <w:rFonts w:ascii="Times New Roman" w:hAnsi="Times New Roman"/>
          <w:sz w:val="24"/>
          <w:szCs w:val="24"/>
        </w:rPr>
        <w:t>профессор</w:t>
      </w:r>
      <w:r w:rsidR="005E1E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Мокрышева Н.Г.</w:t>
      </w:r>
      <w:commentRangeEnd w:id="1"/>
      <w:r w:rsidR="00C3000E">
        <w:rPr>
          <w:rStyle w:val="aff8"/>
          <w:rFonts w:ascii="Times New Roman" w:hAnsi="Times New Roman"/>
          <w:lang w:eastAsia="ar-SA"/>
        </w:rPr>
        <w:commentReference w:id="1"/>
      </w:r>
    </w:p>
    <w:p w14:paraId="5A5E5E29" w14:textId="77777777" w:rsidR="00B51D41" w:rsidRPr="00A30F0F" w:rsidRDefault="00B51D41" w:rsidP="00B51D41">
      <w:pPr>
        <w:jc w:val="right"/>
        <w:rPr>
          <w:rFonts w:ascii="Times New Roman" w:hAnsi="Times New Roman"/>
          <w:sz w:val="24"/>
          <w:szCs w:val="24"/>
        </w:rPr>
      </w:pPr>
    </w:p>
    <w:p w14:paraId="714F22B5" w14:textId="77777777" w:rsidR="00B51D41" w:rsidRPr="00A30F0F" w:rsidRDefault="00B51D41" w:rsidP="00B51D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>Москва</w:t>
      </w:r>
    </w:p>
    <w:p w14:paraId="03F37577" w14:textId="73D32FB9" w:rsidR="00B51D41" w:rsidRPr="00A30F0F" w:rsidRDefault="00F2626D" w:rsidP="00B51D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</w:t>
      </w:r>
      <w:ins w:id="2" w:author="Федорова Наталья Сергеевна" w:date="2017-12-14T12:17:00Z">
        <w:r w:rsidR="000C6EA1">
          <w:rPr>
            <w:rFonts w:ascii="Times New Roman" w:hAnsi="Times New Roman"/>
            <w:sz w:val="24"/>
            <w:szCs w:val="24"/>
          </w:rPr>
          <w:t>6</w:t>
        </w:r>
      </w:ins>
      <w:del w:id="3" w:author="Федорова Наталья Сергеевна" w:date="2017-12-14T12:17:00Z">
        <w:r w:rsidDel="000C6EA1">
          <w:rPr>
            <w:rFonts w:ascii="Times New Roman" w:hAnsi="Times New Roman"/>
            <w:sz w:val="24"/>
            <w:szCs w:val="24"/>
          </w:rPr>
          <w:delText>7</w:delText>
        </w:r>
      </w:del>
    </w:p>
    <w:p w14:paraId="2DEE0583" w14:textId="77777777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6E648C7" w14:textId="77777777" w:rsidR="00DC1736" w:rsidRDefault="00DC1736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7B82F1CD" w14:textId="3E9E7D9C" w:rsidR="006B7C3D" w:rsidRPr="00487167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487167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Всего часов – </w:t>
      </w:r>
      <w:commentRangeStart w:id="4"/>
      <w:r w:rsidRPr="00487167">
        <w:rPr>
          <w:rFonts w:ascii="Times New Roman" w:eastAsia="Times New Roman" w:hAnsi="Times New Roman"/>
          <w:b/>
          <w:sz w:val="24"/>
          <w:szCs w:val="24"/>
          <w:lang w:eastAsia="zh-CN"/>
        </w:rPr>
        <w:t>аудиторных</w:t>
      </w:r>
      <w:r w:rsidR="00311B20" w:rsidRPr="00487167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30</w:t>
      </w:r>
      <w:r w:rsidRPr="00487167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 xml:space="preserve"> </w:t>
      </w:r>
      <w:r w:rsidRPr="00487167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час.  </w:t>
      </w:r>
      <w:commentRangeEnd w:id="4"/>
      <w:r w:rsidR="001F0814" w:rsidRPr="00487167">
        <w:rPr>
          <w:rStyle w:val="aff8"/>
          <w:rFonts w:ascii="Times New Roman" w:hAnsi="Times New Roman"/>
          <w:lang w:eastAsia="ar-SA"/>
        </w:rPr>
        <w:commentReference w:id="4"/>
      </w:r>
    </w:p>
    <w:p w14:paraId="69833AE2" w14:textId="5064BC64" w:rsidR="006B7C3D" w:rsidRPr="00487167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487167">
        <w:rPr>
          <w:rFonts w:ascii="Times New Roman" w:eastAsia="Times New Roman" w:hAnsi="Times New Roman"/>
          <w:i/>
          <w:sz w:val="24"/>
          <w:szCs w:val="24"/>
          <w:lang w:eastAsia="zh-CN"/>
        </w:rPr>
        <w:t>из них: лекций –</w:t>
      </w:r>
      <w:r w:rsidR="00311B20" w:rsidRPr="00487167">
        <w:rPr>
          <w:rFonts w:ascii="Times New Roman" w:eastAsia="Times New Roman" w:hAnsi="Times New Roman"/>
          <w:i/>
          <w:sz w:val="24"/>
          <w:szCs w:val="24"/>
          <w:lang w:eastAsia="zh-CN"/>
        </w:rPr>
        <w:t>11</w:t>
      </w:r>
      <w:r w:rsidRPr="00487167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</w:t>
      </w:r>
      <w:r w:rsidRPr="00487167">
        <w:rPr>
          <w:rFonts w:ascii="Times New Roman" w:eastAsia="Times New Roman" w:hAnsi="Times New Roman"/>
          <w:b/>
          <w:sz w:val="24"/>
          <w:szCs w:val="24"/>
          <w:lang w:eastAsia="zh-CN"/>
        </w:rPr>
        <w:t>час.</w:t>
      </w:r>
    </w:p>
    <w:p w14:paraId="6A76E237" w14:textId="56E90807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487167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          практических занятий – </w:t>
      </w:r>
      <w:r w:rsidR="005E1E9B" w:rsidRPr="00487167">
        <w:rPr>
          <w:rFonts w:ascii="Times New Roman" w:eastAsia="Times New Roman" w:hAnsi="Times New Roman"/>
          <w:i/>
          <w:sz w:val="24"/>
          <w:szCs w:val="24"/>
          <w:lang w:eastAsia="zh-CN"/>
        </w:rPr>
        <w:t>1</w:t>
      </w:r>
      <w:r w:rsidR="00311B20" w:rsidRPr="00487167">
        <w:rPr>
          <w:rFonts w:ascii="Times New Roman" w:eastAsia="Times New Roman" w:hAnsi="Times New Roman"/>
          <w:i/>
          <w:sz w:val="24"/>
          <w:szCs w:val="24"/>
          <w:lang w:eastAsia="zh-CN"/>
        </w:rPr>
        <w:t>9</w:t>
      </w:r>
      <w:r w:rsidRPr="00487167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487167">
        <w:rPr>
          <w:rFonts w:ascii="Times New Roman" w:eastAsia="Times New Roman" w:hAnsi="Times New Roman"/>
          <w:b/>
          <w:sz w:val="24"/>
          <w:szCs w:val="24"/>
          <w:lang w:eastAsia="zh-CN"/>
        </w:rPr>
        <w:t>час.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</w:p>
    <w:p w14:paraId="6DD14A52" w14:textId="5FE5083F" w:rsidR="006B7C3D" w:rsidRDefault="00311B20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Самостоятельная работа – 6 часов</w:t>
      </w:r>
    </w:p>
    <w:p w14:paraId="6145AD2D" w14:textId="77777777" w:rsidR="00311B20" w:rsidRPr="00BA3047" w:rsidRDefault="00311B20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111D0CAD" w14:textId="61822761" w:rsidR="006B7C3D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Форма обучения: </w:t>
      </w:r>
      <w:r w:rsidR="00311B20" w:rsidRPr="00311B20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>очная,</w:t>
      </w:r>
      <w:r w:rsidR="00311B20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="00311B20">
        <w:rPr>
          <w:rFonts w:ascii="Times New Roman" w:eastAsia="Times New Roman" w:hAnsi="Times New Roman"/>
          <w:b/>
          <w:sz w:val="24"/>
          <w:szCs w:val="24"/>
          <w:lang w:eastAsia="zh-CN"/>
        </w:rPr>
        <w:t>очно-заочная</w:t>
      </w:r>
    </w:p>
    <w:p w14:paraId="227BF715" w14:textId="77777777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Режим занятий: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6 часов в день</w:t>
      </w:r>
    </w:p>
    <w:p w14:paraId="08C296E1" w14:textId="679DDDD1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>Отчетность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:</w:t>
      </w:r>
      <w:r w:rsidRPr="00D4351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экзамен</w:t>
      </w:r>
    </w:p>
    <w:p w14:paraId="2C22FCB2" w14:textId="77777777" w:rsidR="00650EA8" w:rsidRDefault="00650EA8" w:rsidP="00650EA8">
      <w:pPr>
        <w:tabs>
          <w:tab w:val="left" w:pos="5225"/>
        </w:tabs>
        <w:spacing w:after="0" w:line="274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55451307" w14:textId="77777777" w:rsidR="006B7C3D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zh-CN"/>
        </w:rPr>
      </w:pPr>
    </w:p>
    <w:p w14:paraId="55F7CFA1" w14:textId="77777777" w:rsidR="00663C5A" w:rsidRPr="00693782" w:rsidRDefault="00663C5A" w:rsidP="0034766A">
      <w:pPr>
        <w:widowControl w:val="0"/>
        <w:numPr>
          <w:ilvl w:val="0"/>
          <w:numId w:val="5"/>
        </w:numPr>
        <w:tabs>
          <w:tab w:val="left" w:pos="3875"/>
        </w:tabs>
        <w:spacing w:after="216" w:line="240" w:lineRule="exact"/>
        <w:ind w:left="356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ОБЩИЕ ПОЛОЖЕНИЯ</w:t>
      </w:r>
    </w:p>
    <w:p w14:paraId="1EE53665" w14:textId="77777777" w:rsidR="006B7C3D" w:rsidRDefault="006B7C3D" w:rsidP="00B51D41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5A64918A" w14:textId="449EB399" w:rsidR="005D5313" w:rsidRPr="0011564A" w:rsidRDefault="0011564A" w:rsidP="00BA3047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Дополнительная профессиональная образовательная программа</w:t>
      </w:r>
      <w:r w:rsidR="00834DA6"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повышения квалификации врачей </w:t>
      </w:r>
      <w:bookmarkStart w:id="5" w:name="OLE_LINK18"/>
      <w:bookmarkStart w:id="6" w:name="OLE_LINK19"/>
      <w:commentRangeStart w:id="7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эндокринологов</w:t>
      </w:r>
      <w:r w:rsidR="0032753E">
        <w:rPr>
          <w:rFonts w:ascii="Times New Roman" w:eastAsia="Times New Roman" w:hAnsi="Times New Roman"/>
          <w:sz w:val="24"/>
          <w:szCs w:val="24"/>
          <w:lang w:eastAsia="zh-CN"/>
        </w:rPr>
        <w:t>, врачей общей практики, терапевтов</w:t>
      </w:r>
      <w:r w:rsidR="00C73C1E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commentRangeEnd w:id="7"/>
      <w:r w:rsidR="0032753E">
        <w:rPr>
          <w:rStyle w:val="aff8"/>
          <w:rFonts w:ascii="Times New Roman" w:hAnsi="Times New Roman"/>
          <w:lang w:eastAsia="ar-SA"/>
        </w:rPr>
        <w:commentReference w:id="7"/>
      </w:r>
      <w:bookmarkEnd w:id="5"/>
      <w:bookmarkEnd w:id="6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79487D">
        <w:rPr>
          <w:rFonts w:ascii="Times New Roman" w:eastAsia="Times New Roman" w:hAnsi="Times New Roman"/>
          <w:sz w:val="24"/>
          <w:szCs w:val="24"/>
          <w:lang w:eastAsia="zh-CN"/>
        </w:rPr>
        <w:t>Первичный гиперпаратиреоз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» </w:t>
      </w:r>
      <w:commentRangeStart w:id="8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разработана сотрудниками 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 xml:space="preserve">ФГБУ </w:t>
      </w:r>
      <w:r w:rsidR="00B85A3B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56695E">
        <w:rPr>
          <w:rFonts w:ascii="Times New Roman" w:eastAsia="Times New Roman" w:hAnsi="Times New Roman"/>
          <w:sz w:val="24"/>
          <w:szCs w:val="24"/>
          <w:lang w:eastAsia="zh-CN"/>
        </w:rPr>
        <w:t>Национальный медицинский исследовательский центр э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>ндокринологи</w:t>
      </w:r>
      <w:r w:rsidR="0056695E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="00B85A3B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 xml:space="preserve"> МЗ РФ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в</w:t>
      </w:r>
      <w:commentRangeEnd w:id="8"/>
      <w:r w:rsidR="0032753E">
        <w:rPr>
          <w:rStyle w:val="aff8"/>
          <w:rFonts w:ascii="Times New Roman" w:hAnsi="Times New Roman"/>
          <w:lang w:eastAsia="ar-SA"/>
        </w:rPr>
        <w:commentReference w:id="8"/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соответствии с Приказом Министерства образования и науки Российской </w:t>
      </w:r>
      <w:r w:rsidR="00DC1736" w:rsidRPr="0011564A">
        <w:rPr>
          <w:rFonts w:ascii="Times New Roman" w:eastAsia="Times New Roman" w:hAnsi="Times New Roman"/>
          <w:sz w:val="24"/>
          <w:szCs w:val="24"/>
          <w:lang w:eastAsia="zh-CN"/>
        </w:rPr>
        <w:t>Федерации от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1 июля 2013 г. № 499 «</w:t>
      </w:r>
      <w:bookmarkStart w:id="9" w:name="OLE_LINK7"/>
      <w:bookmarkStart w:id="10" w:name="OLE_LINK8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Об утверждении порядка организации и осуществления образовательной деятельности по дополнительным пр</w:t>
      </w:r>
      <w:r w:rsidR="00DC1736">
        <w:rPr>
          <w:rFonts w:ascii="Times New Roman" w:eastAsia="Times New Roman" w:hAnsi="Times New Roman"/>
          <w:sz w:val="24"/>
          <w:szCs w:val="24"/>
          <w:lang w:eastAsia="zh-CN"/>
        </w:rPr>
        <w:t>офессиональным программам</w:t>
      </w:r>
      <w:bookmarkEnd w:id="9"/>
      <w:bookmarkEnd w:id="10"/>
      <w:r w:rsidR="00DC1736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П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риказом Министерства здравоохранения Российской Федерации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от 3 августа 2012 г. N 66н 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«Об утверждении порядка и сроков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совершенствования медицинскими работниками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фармацевтическими работниками профессиональных знаний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навыков путем обучения по дополнительным профессиональным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образовательным программам в образовательных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научных организациях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>».</w:t>
      </w:r>
    </w:p>
    <w:p w14:paraId="5F303498" w14:textId="77777777" w:rsidR="005D5313" w:rsidRPr="0011564A" w:rsidRDefault="005D5313" w:rsidP="0011564A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5EA6C6" w14:textId="520FB26C" w:rsidR="005D5313" w:rsidRPr="0011564A" w:rsidRDefault="0011564A" w:rsidP="0011564A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5D5313" w:rsidRPr="0011564A">
        <w:rPr>
          <w:rFonts w:ascii="Times New Roman" w:eastAsia="Times New Roman" w:hAnsi="Times New Roman"/>
          <w:sz w:val="24"/>
          <w:szCs w:val="24"/>
          <w:lang w:eastAsia="zh-CN"/>
        </w:rPr>
        <w:t>Дополнительная профессиональная образовательная программа повышения квалификации врачей «</w:t>
      </w:r>
      <w:r w:rsidR="0056695E">
        <w:rPr>
          <w:rFonts w:ascii="Times New Roman" w:eastAsia="Times New Roman" w:hAnsi="Times New Roman"/>
          <w:sz w:val="24"/>
          <w:szCs w:val="24"/>
          <w:lang w:eastAsia="zh-CN"/>
        </w:rPr>
        <w:t>Первичный гиперпаратиреоз</w:t>
      </w:r>
      <w:r w:rsidR="005D5313"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  <w:r w:rsidR="005D5313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является учебно-методическим нормативным документом, регламентирующим содержание, организационно-методические формы и трудоемкость обучения.</w:t>
      </w:r>
    </w:p>
    <w:p w14:paraId="6530E7EC" w14:textId="77777777" w:rsidR="0011564A" w:rsidRDefault="0011564A" w:rsidP="0011564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203E3B74" w14:textId="1801E251" w:rsidR="0011564A" w:rsidRDefault="005D5313" w:rsidP="00DC173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Актуальность </w:t>
      </w:r>
      <w:r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программы </w:t>
      </w:r>
      <w:bookmarkStart w:id="11" w:name="OLE_LINK13"/>
      <w:bookmarkStart w:id="12" w:name="OLE_LINK14"/>
      <w:r w:rsidRPr="0056695E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56695E" w:rsidRPr="0056695E">
        <w:rPr>
          <w:rFonts w:ascii="Times New Roman" w:eastAsia="Times New Roman" w:hAnsi="Times New Roman"/>
          <w:b/>
          <w:sz w:val="24"/>
          <w:szCs w:val="24"/>
          <w:lang w:eastAsia="zh-CN"/>
        </w:rPr>
        <w:t>Первичный гиперпаратиреоз</w:t>
      </w:r>
      <w:r w:rsidRPr="0056695E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</w:p>
    <w:bookmarkEnd w:id="11"/>
    <w:bookmarkEnd w:id="12"/>
    <w:p w14:paraId="37F8D393" w14:textId="78388023" w:rsidR="004D625C" w:rsidRDefault="004D625C" w:rsidP="00841E53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564A">
        <w:rPr>
          <w:rFonts w:ascii="Times New Roman" w:hAnsi="Times New Roman"/>
          <w:bCs/>
          <w:sz w:val="24"/>
          <w:szCs w:val="24"/>
        </w:rPr>
        <w:tab/>
      </w:r>
      <w:r w:rsidR="009E71FD" w:rsidRPr="009E71FD">
        <w:rPr>
          <w:rFonts w:ascii="Times New Roman" w:hAnsi="Times New Roman"/>
          <w:bCs/>
          <w:sz w:val="24"/>
          <w:szCs w:val="24"/>
        </w:rPr>
        <w:t>Первичный гиперпаратиреоз – заболевание, вызванное избыточной автономной продукцией паратиреоидного гормона, чаще из доброкачественной опухоли околощитовидной железы. Оно сопровождается повышением уровня кальция в крови и моче, и приводит к поражению многих систем организма.</w:t>
      </w:r>
      <w:r w:rsidR="009E71FD">
        <w:rPr>
          <w:rFonts w:ascii="Times New Roman" w:hAnsi="Times New Roman"/>
          <w:bCs/>
          <w:sz w:val="24"/>
          <w:szCs w:val="24"/>
        </w:rPr>
        <w:t xml:space="preserve"> </w:t>
      </w:r>
      <w:r w:rsidR="009E71FD" w:rsidRPr="009E71FD">
        <w:rPr>
          <w:rFonts w:ascii="Times New Roman" w:hAnsi="Times New Roman"/>
          <w:bCs/>
          <w:sz w:val="24"/>
          <w:szCs w:val="24"/>
        </w:rPr>
        <w:t xml:space="preserve">Первичный гиперпаратиреоз может длительное время протекать </w:t>
      </w:r>
      <w:r w:rsidR="009E71FD" w:rsidRPr="00841E53">
        <w:rPr>
          <w:rFonts w:ascii="Times New Roman" w:hAnsi="Times New Roman"/>
          <w:bCs/>
          <w:sz w:val="24"/>
          <w:szCs w:val="24"/>
        </w:rPr>
        <w:t xml:space="preserve">бессимптомно и проявиться сразу с осложнений (переломы, почечные колики, язвенные поражения желудка и двенадцатиперстной кишки).  Первичный гиперпаратиреоз может быть первым проявлением наследственного синдрома – множественных эндокринных неоплазий 1 типа (МЭН-1). </w:t>
      </w:r>
      <w:r w:rsidR="009E71FD" w:rsidRPr="00841E53">
        <w:rPr>
          <w:rFonts w:ascii="Times New Roman" w:eastAsia="Times New Roman" w:hAnsi="Times New Roman"/>
          <w:sz w:val="24"/>
          <w:szCs w:val="24"/>
          <w:lang w:eastAsia="ru-RU"/>
        </w:rPr>
        <w:t xml:space="preserve">Гиперпаратиреоз </w:t>
      </w:r>
      <w:r w:rsidR="004E6196" w:rsidRPr="00841E53">
        <w:rPr>
          <w:rFonts w:ascii="Times New Roman" w:eastAsia="Times New Roman" w:hAnsi="Times New Roman"/>
          <w:sz w:val="24"/>
          <w:szCs w:val="24"/>
          <w:lang w:eastAsia="ru-RU"/>
        </w:rPr>
        <w:t>необходимо дифференцировать с другими заболеваниями, сопровождающихся потерей костной массы, например, остеомаляцией,</w:t>
      </w:r>
      <w:r w:rsidR="009E71FD" w:rsidRPr="00841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6196" w:rsidRPr="00841E53">
        <w:rPr>
          <w:rFonts w:ascii="Times New Roman" w:eastAsia="Times New Roman" w:hAnsi="Times New Roman"/>
          <w:sz w:val="24"/>
          <w:szCs w:val="24"/>
          <w:lang w:eastAsia="ru-RU"/>
        </w:rPr>
        <w:t xml:space="preserve">онкологической патологией и </w:t>
      </w:r>
      <w:r w:rsidR="009E71FD" w:rsidRPr="00841E53">
        <w:rPr>
          <w:rFonts w:ascii="Times New Roman" w:eastAsia="Times New Roman" w:hAnsi="Times New Roman"/>
          <w:sz w:val="24"/>
          <w:szCs w:val="24"/>
          <w:lang w:eastAsia="ru-RU"/>
        </w:rPr>
        <w:t>др</w:t>
      </w:r>
      <w:r w:rsidR="004E6196" w:rsidRPr="00841E53">
        <w:rPr>
          <w:rFonts w:ascii="Times New Roman" w:eastAsia="Times New Roman" w:hAnsi="Times New Roman"/>
          <w:sz w:val="24"/>
          <w:szCs w:val="24"/>
          <w:lang w:eastAsia="ru-RU"/>
        </w:rPr>
        <w:t>. В рамках повышения квалификации врачи освоят последние достижения  в области диагностики</w:t>
      </w:r>
      <w:r w:rsidR="009E71FD" w:rsidRPr="00841E53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первичного гиперпаратиреоза</w:t>
      </w:r>
      <w:r w:rsidR="004E6196" w:rsidRPr="00841E53">
        <w:rPr>
          <w:rFonts w:ascii="Times New Roman" w:eastAsia="Times New Roman" w:hAnsi="Times New Roman"/>
          <w:sz w:val="24"/>
          <w:szCs w:val="24"/>
          <w:lang w:eastAsia="ru-RU"/>
        </w:rPr>
        <w:t xml:space="preserve"> и вы</w:t>
      </w:r>
      <w:r w:rsidR="009E71FD" w:rsidRPr="00841E53">
        <w:rPr>
          <w:rFonts w:ascii="Times New Roman" w:eastAsia="Times New Roman" w:hAnsi="Times New Roman"/>
          <w:sz w:val="24"/>
          <w:szCs w:val="24"/>
          <w:lang w:eastAsia="ru-RU"/>
        </w:rPr>
        <w:t xml:space="preserve">бора </w:t>
      </w:r>
      <w:r w:rsidR="00841E53" w:rsidRPr="00841E53">
        <w:rPr>
          <w:rFonts w:ascii="Times New Roman" w:eastAsia="Times New Roman" w:hAnsi="Times New Roman"/>
          <w:sz w:val="24"/>
          <w:szCs w:val="24"/>
          <w:lang w:eastAsia="ru-RU"/>
        </w:rPr>
        <w:t>дальнейшей</w:t>
      </w:r>
      <w:r w:rsidR="009E71FD" w:rsidRPr="00841E53">
        <w:rPr>
          <w:rFonts w:ascii="Times New Roman" w:eastAsia="Times New Roman" w:hAnsi="Times New Roman"/>
          <w:sz w:val="24"/>
          <w:szCs w:val="24"/>
          <w:lang w:eastAsia="ru-RU"/>
        </w:rPr>
        <w:t xml:space="preserve"> тактики лечения пациентов. </w:t>
      </w:r>
      <w:r w:rsidR="004E6196" w:rsidRPr="00841E53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включает методы дифференциальной диагностики </w:t>
      </w:r>
      <w:r w:rsidR="00841E53" w:rsidRPr="00841E53">
        <w:rPr>
          <w:rFonts w:ascii="Times New Roman" w:eastAsia="Times New Roman" w:hAnsi="Times New Roman"/>
          <w:sz w:val="24"/>
          <w:szCs w:val="24"/>
          <w:lang w:eastAsia="ru-RU"/>
        </w:rPr>
        <w:t>первичного гиперпаратиреоза</w:t>
      </w:r>
      <w:r w:rsidR="004E6196" w:rsidRPr="00841E53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</w:t>
      </w:r>
      <w:r w:rsidR="00841E53" w:rsidRPr="00841E53">
        <w:rPr>
          <w:rFonts w:ascii="Times New Roman" w:eastAsia="Times New Roman" w:hAnsi="Times New Roman"/>
          <w:sz w:val="24"/>
          <w:szCs w:val="24"/>
          <w:lang w:eastAsia="ru-RU"/>
        </w:rPr>
        <w:t xml:space="preserve"> нарушений фосфорно-кальциевого обмена, </w:t>
      </w:r>
      <w:r w:rsidR="004E6196" w:rsidRPr="00841E53">
        <w:rPr>
          <w:rFonts w:ascii="Times New Roman" w:eastAsia="Times New Roman" w:hAnsi="Times New Roman"/>
          <w:sz w:val="24"/>
          <w:szCs w:val="24"/>
          <w:lang w:eastAsia="ru-RU"/>
        </w:rPr>
        <w:t xml:space="preserve">а также особенности диагностики </w:t>
      </w:r>
      <w:r w:rsidR="00841E53" w:rsidRPr="00841E53">
        <w:rPr>
          <w:rFonts w:ascii="Times New Roman" w:eastAsia="Times New Roman" w:hAnsi="Times New Roman"/>
          <w:sz w:val="24"/>
          <w:szCs w:val="24"/>
          <w:lang w:eastAsia="ru-RU"/>
        </w:rPr>
        <w:t>осложнений первичного гиперпаратиреоза</w:t>
      </w:r>
      <w:r w:rsidR="004E6196" w:rsidRPr="00841E53">
        <w:rPr>
          <w:rFonts w:ascii="Times New Roman" w:eastAsia="Times New Roman" w:hAnsi="Times New Roman"/>
          <w:sz w:val="24"/>
          <w:szCs w:val="24"/>
          <w:lang w:eastAsia="ru-RU"/>
        </w:rPr>
        <w:t>. Отдельное внимание уделяется</w:t>
      </w:r>
      <w:r w:rsidR="00841E53" w:rsidRPr="00841E53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возможности медикаментозной коррекции нарушений фосфорно-кальциевого обмена</w:t>
      </w:r>
      <w:r w:rsidR="004E6196" w:rsidRPr="00841E53">
        <w:rPr>
          <w:rFonts w:ascii="Times New Roman" w:eastAsia="Times New Roman" w:hAnsi="Times New Roman"/>
          <w:sz w:val="24"/>
          <w:szCs w:val="24"/>
          <w:lang w:eastAsia="ru-RU"/>
        </w:rPr>
        <w:t xml:space="preserve">. Акцент сделан на преемственности в работе эндокринолога с </w:t>
      </w:r>
      <w:r w:rsidR="00841E53" w:rsidRPr="00841E53">
        <w:rPr>
          <w:rFonts w:ascii="Times New Roman" w:eastAsia="Times New Roman" w:hAnsi="Times New Roman"/>
          <w:sz w:val="24"/>
          <w:szCs w:val="24"/>
          <w:lang w:eastAsia="ru-RU"/>
        </w:rPr>
        <w:t>хирургической</w:t>
      </w:r>
      <w:r w:rsidR="004E6196" w:rsidRPr="00841E53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службой</w:t>
      </w:r>
      <w:r w:rsidR="00841E53" w:rsidRPr="00841E5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A98C1EA" w14:textId="77777777" w:rsidR="00841E53" w:rsidRDefault="00841E53" w:rsidP="00841E53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FD9777E" w14:textId="77FAD8B3" w:rsidR="006B7C3D" w:rsidRDefault="006B7C3D" w:rsidP="00CC31A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Целью дополнительной профессиональной образовательной программы </w:t>
      </w:r>
      <w:r w:rsidR="0056695E" w:rsidRPr="0056695E">
        <w:rPr>
          <w:rFonts w:ascii="Times New Roman" w:eastAsia="Times New Roman" w:hAnsi="Times New Roman"/>
          <w:b/>
          <w:sz w:val="24"/>
          <w:szCs w:val="24"/>
          <w:lang w:eastAsia="zh-CN"/>
        </w:rPr>
        <w:t>«Первичный гиперпаратиреоз</w:t>
      </w:r>
      <w:r w:rsidR="00CC31AD"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  <w:r w:rsidR="00CC31AD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ru-RU"/>
        </w:rPr>
        <w:t>является совершенствование теоретически</w:t>
      </w:r>
      <w:r w:rsidR="00CC31AD">
        <w:rPr>
          <w:rFonts w:ascii="Times New Roman" w:eastAsia="Times New Roman" w:hAnsi="Times New Roman"/>
          <w:sz w:val="24"/>
          <w:szCs w:val="24"/>
          <w:lang w:eastAsia="ru-RU"/>
        </w:rPr>
        <w:t xml:space="preserve">х знаний и практических навыков </w:t>
      </w:r>
      <w:r w:rsidR="00297DD5">
        <w:rPr>
          <w:rFonts w:ascii="Times New Roman" w:eastAsia="Times New Roman" w:hAnsi="Times New Roman"/>
          <w:sz w:val="24"/>
          <w:szCs w:val="24"/>
          <w:lang w:eastAsia="ru-RU"/>
        </w:rPr>
        <w:t xml:space="preserve">в области </w:t>
      </w:r>
      <w:r w:rsidR="005E47D2">
        <w:rPr>
          <w:rFonts w:ascii="Times New Roman" w:eastAsia="Times New Roman" w:hAnsi="Times New Roman"/>
          <w:sz w:val="24"/>
          <w:szCs w:val="24"/>
          <w:lang w:eastAsia="ru-RU"/>
        </w:rPr>
        <w:t xml:space="preserve">первичного </w:t>
      </w:r>
      <w:r w:rsidR="005E47D2" w:rsidRPr="005E47D2">
        <w:rPr>
          <w:rFonts w:ascii="Times New Roman" w:eastAsia="Times New Roman" w:hAnsi="Times New Roman"/>
          <w:sz w:val="24"/>
          <w:szCs w:val="24"/>
          <w:lang w:eastAsia="ru-RU"/>
        </w:rPr>
        <w:t>гиперпаратиреоза</w:t>
      </w:r>
      <w:r w:rsidR="00650EA8" w:rsidRPr="005E47D2">
        <w:rPr>
          <w:rFonts w:ascii="Times New Roman" w:eastAsia="Times New Roman" w:hAnsi="Times New Roman"/>
          <w:sz w:val="24"/>
          <w:szCs w:val="24"/>
          <w:lang w:eastAsia="ru-RU"/>
        </w:rPr>
        <w:t>, необходимых</w:t>
      </w:r>
      <w:r w:rsidR="00650EA8" w:rsidRPr="00650EA8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профессиональной </w:t>
      </w:r>
      <w:r w:rsidR="00650EA8" w:rsidRPr="00650EA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деятельности, и повышение профессионального уровня в рамках имеющейся квалификации.</w:t>
      </w:r>
    </w:p>
    <w:p w14:paraId="34CA1110" w14:textId="77777777" w:rsidR="00650EA8" w:rsidRPr="0011564A" w:rsidRDefault="00650EA8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6FD690E" w14:textId="23AAE466" w:rsidR="00E91211" w:rsidRPr="0011564A" w:rsidRDefault="006B7C3D" w:rsidP="00CC31A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>Структура дополнительной профессиональной образовательной программы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повышения </w:t>
      </w:r>
      <w:r w:rsidR="004C77FF" w:rsidRPr="0011564A">
        <w:rPr>
          <w:rFonts w:ascii="Times New Roman" w:eastAsia="Times New Roman" w:hAnsi="Times New Roman"/>
          <w:sz w:val="24"/>
          <w:szCs w:val="24"/>
          <w:lang w:eastAsia="zh-CN"/>
        </w:rPr>
        <w:t>квалификации врачей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по теме</w:t>
      </w:r>
      <w:r w:rsidRPr="0011564A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56695E">
        <w:rPr>
          <w:rFonts w:ascii="Times New Roman" w:eastAsia="Times New Roman" w:hAnsi="Times New Roman"/>
          <w:sz w:val="24"/>
          <w:szCs w:val="24"/>
          <w:lang w:eastAsia="zh-CN"/>
        </w:rPr>
        <w:t>Первичный гиперпаратиреоз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6F2E62">
        <w:rPr>
          <w:rFonts w:ascii="Times New Roman" w:eastAsia="Times New Roman" w:hAnsi="Times New Roman"/>
          <w:sz w:val="24"/>
          <w:szCs w:val="24"/>
          <w:lang w:eastAsia="zh-CN"/>
        </w:rPr>
        <w:t>состоит из требований к результатам освоения программы, требований к итоговой аттестации, учебно-тематического плана, календарного учебного графика, содержания программы, условий обеспечения реализации программы: учебно-методического, материально-технического.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14:paraId="02B41A8D" w14:textId="74480ED5" w:rsidR="00E91211" w:rsidRPr="005E47D2" w:rsidRDefault="00E91211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Содержание программы охватывает весь </w:t>
      </w:r>
      <w:r w:rsidRPr="005E47D2">
        <w:rPr>
          <w:rFonts w:ascii="Times New Roman" w:eastAsia="Times New Roman" w:hAnsi="Times New Roman"/>
          <w:sz w:val="24"/>
          <w:szCs w:val="24"/>
          <w:lang w:eastAsia="zh-CN"/>
        </w:rPr>
        <w:t xml:space="preserve">объем </w:t>
      </w:r>
      <w:r w:rsidR="001404CB" w:rsidRPr="005E47D2">
        <w:rPr>
          <w:rFonts w:ascii="Times New Roman" w:eastAsia="Times New Roman" w:hAnsi="Times New Roman"/>
          <w:sz w:val="24"/>
          <w:szCs w:val="24"/>
          <w:lang w:eastAsia="zh-CN"/>
        </w:rPr>
        <w:t>теоретических</w:t>
      </w:r>
      <w:r w:rsidRPr="005E47D2">
        <w:rPr>
          <w:rFonts w:ascii="Times New Roman" w:eastAsia="Times New Roman" w:hAnsi="Times New Roman"/>
          <w:sz w:val="24"/>
          <w:szCs w:val="24"/>
          <w:lang w:eastAsia="zh-CN"/>
        </w:rPr>
        <w:t xml:space="preserve"> знаний и пр</w:t>
      </w:r>
      <w:r w:rsidR="00CC31AD" w:rsidRPr="005E47D2">
        <w:rPr>
          <w:rFonts w:ascii="Times New Roman" w:eastAsia="Times New Roman" w:hAnsi="Times New Roman"/>
          <w:sz w:val="24"/>
          <w:szCs w:val="24"/>
          <w:lang w:eastAsia="zh-CN"/>
        </w:rPr>
        <w:t>актических навыков, необходимых врачу</w:t>
      </w:r>
      <w:r w:rsidRPr="005E47D2">
        <w:rPr>
          <w:rFonts w:ascii="Times New Roman" w:eastAsia="Times New Roman" w:hAnsi="Times New Roman"/>
          <w:sz w:val="24"/>
          <w:szCs w:val="24"/>
          <w:lang w:eastAsia="zh-CN"/>
        </w:rPr>
        <w:t xml:space="preserve"> для проведения самостоятельной лечебной работы</w:t>
      </w:r>
      <w:r w:rsidR="004C77FF" w:rsidRPr="005E47D2">
        <w:rPr>
          <w:rFonts w:ascii="Times New Roman" w:eastAsia="Times New Roman" w:hAnsi="Times New Roman"/>
          <w:sz w:val="24"/>
          <w:szCs w:val="24"/>
          <w:lang w:eastAsia="zh-CN"/>
        </w:rPr>
        <w:t xml:space="preserve"> с пациентами, имеющ</w:t>
      </w:r>
      <w:r w:rsidR="009B284A" w:rsidRPr="005E47D2">
        <w:rPr>
          <w:rFonts w:ascii="Times New Roman" w:eastAsia="Times New Roman" w:hAnsi="Times New Roman"/>
          <w:sz w:val="24"/>
          <w:szCs w:val="24"/>
          <w:lang w:eastAsia="zh-CN"/>
        </w:rPr>
        <w:t>ими</w:t>
      </w:r>
      <w:r w:rsidR="005E47D2" w:rsidRPr="005E47D2">
        <w:rPr>
          <w:rFonts w:ascii="Times New Roman" w:eastAsia="Times New Roman" w:hAnsi="Times New Roman"/>
          <w:sz w:val="24"/>
          <w:szCs w:val="24"/>
          <w:lang w:eastAsia="zh-CN"/>
        </w:rPr>
        <w:t xml:space="preserve"> подозрение на первичный гиперпаратиреоз.</w:t>
      </w:r>
    </w:p>
    <w:p w14:paraId="526B4C3E" w14:textId="1EFA04D6" w:rsidR="00650EA8" w:rsidRDefault="00650EA8" w:rsidP="00650EA8">
      <w:pPr>
        <w:tabs>
          <w:tab w:val="left" w:pos="5225"/>
        </w:tabs>
        <w:spacing w:after="0" w:line="274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E47D2">
        <w:rPr>
          <w:rFonts w:ascii="Times New Roman" w:hAnsi="Times New Roman"/>
          <w:color w:val="000000"/>
          <w:sz w:val="24"/>
          <w:szCs w:val="24"/>
          <w:lang w:eastAsia="ru-RU" w:bidi="ru-RU"/>
        </w:rPr>
        <w:t>В программу включены планируемые результаты обучения. Планируемые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результаты обучения направлены на совершенствование профессиональных компетенций </w:t>
      </w:r>
      <w:r w:rsidR="00CC31AD">
        <w:rPr>
          <w:rFonts w:ascii="Times New Roman" w:hAnsi="Times New Roman"/>
          <w:color w:val="000000"/>
          <w:sz w:val="24"/>
          <w:szCs w:val="24"/>
          <w:lang w:eastAsia="ru-RU" w:bidi="ru-RU"/>
        </w:rPr>
        <w:t>врача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, его профессиональных знаний, умений, навыков. </w:t>
      </w:r>
    </w:p>
    <w:p w14:paraId="7958C921" w14:textId="77777777" w:rsidR="00E91211" w:rsidRPr="0011564A" w:rsidRDefault="00E91211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Содержание рабочих программ дисциплин (модулей)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представлено как си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стематизированный перечен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>ь наименований тем, элементов и других структурных единиц модулям программы.</w:t>
      </w:r>
    </w:p>
    <w:p w14:paraId="5E28E954" w14:textId="674DF3DF" w:rsidR="006B7C3D" w:rsidRPr="0011564A" w:rsidRDefault="006B7C3D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В структуру дополнительной профессиональной образовательной программы повышения квалификации врачей </w:t>
      </w:r>
      <w:r w:rsidR="004C77FF"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по теме </w:t>
      </w:r>
      <w:r w:rsidR="004C77FF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56695E">
        <w:rPr>
          <w:rFonts w:ascii="Times New Roman" w:eastAsia="Times New Roman" w:hAnsi="Times New Roman"/>
          <w:sz w:val="24"/>
          <w:szCs w:val="24"/>
          <w:lang w:eastAsia="zh-CN"/>
        </w:rPr>
        <w:t>Первичный гиперпаратиреоз</w:t>
      </w:r>
      <w:r w:rsidR="004C77FF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4C77FF"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включен перечень основной и дополнительной литературы, законодательных и нормативно-правовых документов.</w:t>
      </w:r>
    </w:p>
    <w:p w14:paraId="628C1C8C" w14:textId="77777777" w:rsidR="002D3906" w:rsidRPr="0011564A" w:rsidRDefault="002D3906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4300951" w14:textId="55F9EFBB" w:rsidR="002D3906" w:rsidRPr="0011564A" w:rsidRDefault="001470FA" w:rsidP="00CC31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Учебный план определяет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состав изучаемых дисциплин с указанием их объема, устанавливает формы организации учебного проц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есса и их соотношение (лекции, 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>практические занятия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и др.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). </w:t>
      </w:r>
    </w:p>
    <w:p w14:paraId="31E235D4" w14:textId="77777777" w:rsidR="002D3906" w:rsidRPr="0011564A" w:rsidRDefault="002D3906" w:rsidP="004C77F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E37D1D8" w14:textId="29DCE35F" w:rsidR="002D3906" w:rsidRDefault="002D3906" w:rsidP="00CC31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В процессе </w:t>
      </w:r>
      <w:r w:rsidR="001470FA">
        <w:rPr>
          <w:rFonts w:ascii="Times New Roman" w:eastAsia="Times New Roman" w:hAnsi="Times New Roman"/>
          <w:sz w:val="24"/>
          <w:szCs w:val="24"/>
          <w:lang w:eastAsia="zh-CN"/>
        </w:rPr>
        <w:t>обучения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врача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(ПК) обязательным является определение базисных занятий, </w:t>
      </w:r>
      <w:r w:rsidR="001470FA" w:rsidRPr="0011564A">
        <w:rPr>
          <w:rFonts w:ascii="Times New Roman" w:eastAsia="Times New Roman" w:hAnsi="Times New Roman"/>
          <w:sz w:val="24"/>
          <w:szCs w:val="24"/>
          <w:lang w:eastAsia="zh-CN"/>
        </w:rPr>
        <w:t>умений и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навыков слушателей перед началом обучения (входной контроль). Текущий контроль знаний осуществляется в процессе изучения учебной темы. По окончании изучения каждого модуля проводится промежуточный (рубежный) контроль. При этом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могут использоваться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различные формы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контроля: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решение ситуационных задач, тестовый контроль, защи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>та квалификационных работ и др.</w:t>
      </w:r>
    </w:p>
    <w:p w14:paraId="1A0B77B3" w14:textId="77777777" w:rsidR="00CC31AD" w:rsidRPr="0011564A" w:rsidRDefault="00CC31AD" w:rsidP="00CC31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4FBCCBE" w14:textId="77777777" w:rsidR="00CC31AD" w:rsidRDefault="00650EA8" w:rsidP="001470FA">
      <w:pPr>
        <w:spacing w:after="0" w:line="274" w:lineRule="exact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CC31AD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Организационно-педагогические условия реализации программы.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</w:p>
    <w:p w14:paraId="4E7A1E6A" w14:textId="532CC823" w:rsidR="00650EA8" w:rsidRDefault="00650EA8" w:rsidP="001470FA">
      <w:pPr>
        <w:spacing w:after="0" w:line="274" w:lineRule="exact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Условия реализации дополнительной профессиональной программы повышения квалификации по теме </w:t>
      </w:r>
      <w:r w:rsidR="009C5F82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56695E">
        <w:rPr>
          <w:rFonts w:ascii="Times New Roman" w:eastAsia="Times New Roman" w:hAnsi="Times New Roman"/>
          <w:sz w:val="24"/>
          <w:szCs w:val="24"/>
          <w:lang w:eastAsia="zh-CN"/>
        </w:rPr>
        <w:t>Первичный гиперпаратиреоз</w:t>
      </w:r>
      <w:r w:rsidR="009C5F82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9C5F82"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>включают:</w:t>
      </w:r>
    </w:p>
    <w:p w14:paraId="3DEDA545" w14:textId="77777777" w:rsidR="00E921CC" w:rsidRPr="00A30F0F" w:rsidRDefault="00E921CC" w:rsidP="00E921CC">
      <w:pPr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</w:p>
    <w:p w14:paraId="60EA1CF5" w14:textId="77777777" w:rsidR="00650EA8" w:rsidRPr="009C5F82" w:rsidRDefault="00650EA8" w:rsidP="0034766A">
      <w:pPr>
        <w:pStyle w:val="af6"/>
        <w:numPr>
          <w:ilvl w:val="0"/>
          <w:numId w:val="3"/>
        </w:numPr>
        <w:tabs>
          <w:tab w:val="left" w:pos="317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учебно-методическую документацию и материалы по всем разделам (модулям) специальности;</w:t>
      </w:r>
    </w:p>
    <w:p w14:paraId="1065DB7E" w14:textId="77777777" w:rsidR="009C5F82" w:rsidRPr="009C5F82" w:rsidRDefault="00650EA8" w:rsidP="0034766A">
      <w:pPr>
        <w:pStyle w:val="af6"/>
        <w:numPr>
          <w:ilvl w:val="0"/>
          <w:numId w:val="3"/>
        </w:numPr>
        <w:tabs>
          <w:tab w:val="left" w:pos="322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учебно-методическую литературу для внеаудиторной работы обучающихся;</w:t>
      </w:r>
    </w:p>
    <w:p w14:paraId="2EA2273F" w14:textId="77777777" w:rsidR="00650EA8" w:rsidRPr="009C5F82" w:rsidRDefault="00650EA8" w:rsidP="0034766A">
      <w:pPr>
        <w:pStyle w:val="af6"/>
        <w:numPr>
          <w:ilvl w:val="0"/>
          <w:numId w:val="3"/>
        </w:numPr>
        <w:tabs>
          <w:tab w:val="left" w:pos="322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материально-технические базы, обеспечивающие организацию всех видов дисциплинарной подготовки:</w:t>
      </w:r>
    </w:p>
    <w:p w14:paraId="1DC877C0" w14:textId="77777777" w:rsidR="00650EA8" w:rsidRPr="009C5F82" w:rsidRDefault="00E921CC" w:rsidP="0034766A">
      <w:pPr>
        <w:pStyle w:val="af6"/>
        <w:numPr>
          <w:ilvl w:val="2"/>
          <w:numId w:val="4"/>
        </w:numPr>
        <w:spacing w:line="274" w:lineRule="exact"/>
      </w:pPr>
      <w:r>
        <w:rPr>
          <w:color w:val="000000"/>
          <w:lang w:eastAsia="ru-RU" w:bidi="ru-RU"/>
        </w:rPr>
        <w:t>у</w:t>
      </w:r>
      <w:r w:rsidR="00650EA8" w:rsidRPr="009C5F82">
        <w:rPr>
          <w:color w:val="000000"/>
          <w:lang w:eastAsia="ru-RU" w:bidi="ru-RU"/>
        </w:rPr>
        <w:t>чебные аудитории, оснащенные материалами и оборудованием для проведения учебного процесса;</w:t>
      </w:r>
    </w:p>
    <w:p w14:paraId="2EA6CEC0" w14:textId="77777777" w:rsidR="00650EA8" w:rsidRPr="009C5F82" w:rsidRDefault="00E921CC" w:rsidP="0034766A">
      <w:pPr>
        <w:pStyle w:val="af6"/>
        <w:numPr>
          <w:ilvl w:val="2"/>
          <w:numId w:val="4"/>
        </w:numPr>
        <w:spacing w:line="274" w:lineRule="exact"/>
      </w:pPr>
      <w:r>
        <w:rPr>
          <w:color w:val="000000"/>
          <w:lang w:eastAsia="ru-RU" w:bidi="ru-RU"/>
        </w:rPr>
        <w:t>клиническую базу.</w:t>
      </w:r>
    </w:p>
    <w:p w14:paraId="505678F6" w14:textId="77777777" w:rsidR="00650EA8" w:rsidRPr="009C5F82" w:rsidRDefault="00650EA8" w:rsidP="0034766A">
      <w:pPr>
        <w:pStyle w:val="af6"/>
        <w:numPr>
          <w:ilvl w:val="0"/>
          <w:numId w:val="3"/>
        </w:numPr>
        <w:tabs>
          <w:tab w:val="left" w:pos="318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кадровое обеспечение реализации программы соответствует требованиям штатного расписания кафедры;</w:t>
      </w:r>
    </w:p>
    <w:p w14:paraId="4F90F883" w14:textId="77777777" w:rsidR="002D3906" w:rsidRPr="0011564A" w:rsidRDefault="002D3906" w:rsidP="0011564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79A98AD" w14:textId="77777777" w:rsidR="006B7C3D" w:rsidRPr="00D43512" w:rsidRDefault="006B7C3D" w:rsidP="0011564A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50DFEB94" w14:textId="77777777" w:rsidR="00663C5A" w:rsidRPr="002827B1" w:rsidRDefault="00663C5A" w:rsidP="0034766A">
      <w:pPr>
        <w:widowControl w:val="0"/>
        <w:numPr>
          <w:ilvl w:val="0"/>
          <w:numId w:val="5"/>
        </w:numPr>
        <w:tabs>
          <w:tab w:val="left" w:pos="2957"/>
        </w:tabs>
        <w:spacing w:after="209" w:line="240" w:lineRule="exact"/>
        <w:ind w:left="262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ПЛАНИРУЕМЫЕ РЕЗУЛЬТАТЫ ОБУЧЕНИЯ</w:t>
      </w:r>
    </w:p>
    <w:p w14:paraId="3E7112A9" w14:textId="5BEC5A46" w:rsidR="002827B1" w:rsidRPr="002827B1" w:rsidRDefault="002827B1" w:rsidP="002827B1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sz w:val="24"/>
          <w:szCs w:val="24"/>
        </w:rPr>
      </w:pPr>
      <w:r w:rsidRPr="002827B1">
        <w:rPr>
          <w:rFonts w:ascii="Times New Roman" w:hAnsi="Times New Roman"/>
          <w:b/>
          <w:sz w:val="24"/>
          <w:szCs w:val="24"/>
        </w:rPr>
        <w:t xml:space="preserve">Требования к </w:t>
      </w:r>
      <w:r w:rsidRPr="005E47D2">
        <w:rPr>
          <w:rFonts w:ascii="Times New Roman" w:hAnsi="Times New Roman"/>
          <w:b/>
          <w:sz w:val="24"/>
          <w:szCs w:val="24"/>
        </w:rPr>
        <w:t>квалификации:</w:t>
      </w:r>
      <w:r w:rsidRPr="005E47D2">
        <w:rPr>
          <w:rFonts w:ascii="Times New Roman" w:hAnsi="Times New Roman"/>
          <w:sz w:val="24"/>
          <w:szCs w:val="24"/>
        </w:rPr>
        <w:t xml:space="preserve"> высшее образование - специалист по одной из специальностей: «Лечебное дело»</w:t>
      </w:r>
      <w:r w:rsidR="00F82AF7" w:rsidRPr="005E47D2">
        <w:rPr>
          <w:rFonts w:ascii="Times New Roman" w:hAnsi="Times New Roman"/>
          <w:sz w:val="24"/>
          <w:szCs w:val="24"/>
        </w:rPr>
        <w:t>, наличие действующего сертификата по одной из специальностей</w:t>
      </w:r>
      <w:r w:rsidR="005E47D2" w:rsidRPr="005E47D2">
        <w:rPr>
          <w:rFonts w:ascii="Times New Roman" w:hAnsi="Times New Roman"/>
          <w:sz w:val="24"/>
          <w:szCs w:val="24"/>
        </w:rPr>
        <w:t xml:space="preserve"> </w:t>
      </w:r>
      <w:r w:rsidR="00F82AF7" w:rsidRPr="005E47D2">
        <w:rPr>
          <w:rFonts w:ascii="Times New Roman" w:hAnsi="Times New Roman"/>
          <w:sz w:val="24"/>
          <w:szCs w:val="24"/>
        </w:rPr>
        <w:t>«</w:t>
      </w:r>
      <w:r w:rsidR="00F82AF7" w:rsidRPr="005E47D2">
        <w:rPr>
          <w:rFonts w:ascii="Times New Roman" w:eastAsia="Times New Roman" w:hAnsi="Times New Roman"/>
          <w:sz w:val="24"/>
          <w:szCs w:val="24"/>
          <w:lang w:eastAsia="zh-CN"/>
        </w:rPr>
        <w:t>Эндокринология», «Общая врачебная практика», «Терапия</w:t>
      </w:r>
      <w:r w:rsidR="005E47D2" w:rsidRPr="005E47D2">
        <w:rPr>
          <w:rFonts w:ascii="Times New Roman" w:eastAsia="Times New Roman" w:hAnsi="Times New Roman"/>
          <w:sz w:val="24"/>
          <w:szCs w:val="24"/>
          <w:lang w:eastAsia="zh-CN"/>
        </w:rPr>
        <w:t>».</w:t>
      </w:r>
    </w:p>
    <w:p w14:paraId="12E5B8CF" w14:textId="363297F7" w:rsidR="002827B1" w:rsidRPr="002827B1" w:rsidRDefault="002827B1" w:rsidP="002827B1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2827B1">
        <w:rPr>
          <w:rFonts w:ascii="Times New Roman" w:hAnsi="Times New Roman"/>
          <w:b/>
          <w:sz w:val="24"/>
          <w:szCs w:val="24"/>
        </w:rPr>
        <w:lastRenderedPageBreak/>
        <w:t>Характеристика профессиональных компетенций, подлежащих совершенствованию в результате освоения дополнительной профессиональной программы повышения квалификации врачей по теме «</w:t>
      </w:r>
      <w:r w:rsidR="0056695E" w:rsidRPr="0056695E">
        <w:rPr>
          <w:rFonts w:ascii="Times New Roman" w:eastAsia="Times New Roman" w:hAnsi="Times New Roman"/>
          <w:b/>
          <w:sz w:val="24"/>
          <w:szCs w:val="24"/>
          <w:lang w:eastAsia="zh-CN"/>
        </w:rPr>
        <w:t>Первичный гиперпаратиреоз</w:t>
      </w:r>
      <w:r w:rsidRPr="002827B1">
        <w:rPr>
          <w:rFonts w:ascii="Times New Roman" w:hAnsi="Times New Roman"/>
          <w:b/>
          <w:sz w:val="24"/>
          <w:szCs w:val="24"/>
        </w:rPr>
        <w:t>».</w:t>
      </w:r>
    </w:p>
    <w:p w14:paraId="13317763" w14:textId="11EFA7C2" w:rsidR="002827B1" w:rsidRPr="00693782" w:rsidRDefault="002827B1" w:rsidP="002827B1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sz w:val="24"/>
          <w:szCs w:val="24"/>
        </w:rPr>
      </w:pPr>
      <w:r w:rsidRPr="002827B1">
        <w:rPr>
          <w:rFonts w:ascii="Times New Roman" w:hAnsi="Times New Roman"/>
          <w:sz w:val="24"/>
          <w:szCs w:val="24"/>
        </w:rPr>
        <w:t>У обучающегося совершенствуются следующие общепрофессиональные компетенции (далее - ОПК):</w:t>
      </w:r>
    </w:p>
    <w:p w14:paraId="698758CC" w14:textId="77777777" w:rsidR="00663C5A" w:rsidRPr="00EE4D7D" w:rsidRDefault="00663C5A" w:rsidP="0034766A">
      <w:pPr>
        <w:pStyle w:val="af6"/>
        <w:widowControl w:val="0"/>
        <w:numPr>
          <w:ilvl w:val="0"/>
          <w:numId w:val="8"/>
        </w:numPr>
        <w:tabs>
          <w:tab w:val="left" w:pos="1223"/>
        </w:tabs>
        <w:spacing w:line="278" w:lineRule="exact"/>
        <w:jc w:val="both"/>
      </w:pPr>
      <w:r w:rsidRPr="00EE4D7D">
        <w:rPr>
          <w:color w:val="000000"/>
          <w:lang w:eastAsia="ru-RU" w:bidi="ru-RU"/>
        </w:rPr>
        <w:t>способность и готовность использовать нормативную документацию, принятую в сфере охраны здоровья (законодательство Российской Федерации, технические регламенты, международные и национальные стандарты, приказы, рекомендации, международную систему единиц (далее - СИ), действующие международные классификации), а также документацию для оценки качества и эффективности работы медицинских организаций (ОПК-1);</w:t>
      </w:r>
    </w:p>
    <w:p w14:paraId="0866800D" w14:textId="77777777" w:rsidR="00663C5A" w:rsidRPr="00EE4D7D" w:rsidRDefault="00663C5A" w:rsidP="0034766A">
      <w:pPr>
        <w:pStyle w:val="af6"/>
        <w:widowControl w:val="0"/>
        <w:numPr>
          <w:ilvl w:val="0"/>
          <w:numId w:val="8"/>
        </w:numPr>
        <w:tabs>
          <w:tab w:val="left" w:pos="1223"/>
        </w:tabs>
        <w:spacing w:after="149" w:line="278" w:lineRule="exact"/>
        <w:jc w:val="both"/>
      </w:pPr>
      <w:r w:rsidRPr="00EE4D7D">
        <w:rPr>
          <w:color w:val="000000"/>
          <w:lang w:eastAsia="ru-RU" w:bidi="ru-RU"/>
        </w:rPr>
        <w:t>способность и готовность формировать у пациентов и членов их семей мотивацию, направленную на сохранение и укрепление своего здоровья и здоровья окружающих (ОПК-2).</w:t>
      </w:r>
    </w:p>
    <w:p w14:paraId="5F4B2273" w14:textId="77777777" w:rsidR="00663C5A" w:rsidRPr="00693782" w:rsidRDefault="00663C5A" w:rsidP="00663C5A">
      <w:pPr>
        <w:spacing w:after="0" w:line="317" w:lineRule="exact"/>
        <w:ind w:left="520" w:firstLine="740"/>
        <w:jc w:val="both"/>
        <w:rPr>
          <w:rFonts w:ascii="Times New Roman" w:hAnsi="Times New Roman"/>
          <w:sz w:val="24"/>
          <w:szCs w:val="24"/>
        </w:rPr>
      </w:pPr>
      <w:r w:rsidRPr="005C6B20">
        <w:rPr>
          <w:rFonts w:ascii="Times New Roman" w:hAnsi="Times New Roman"/>
          <w:color w:val="000000"/>
          <w:sz w:val="24"/>
          <w:szCs w:val="24"/>
          <w:lang w:eastAsia="ru-RU" w:bidi="ru-RU"/>
        </w:rPr>
        <w:t>У обучающегося совершенствуются следующие профессиональные компетенции (далее - ПК):</w:t>
      </w:r>
    </w:p>
    <w:p w14:paraId="60758AAA" w14:textId="77777777" w:rsidR="00663C5A" w:rsidRPr="00A93C79" w:rsidRDefault="00663C5A" w:rsidP="00A93C79">
      <w:pPr>
        <w:spacing w:before="120" w:after="120" w:line="240" w:lineRule="auto"/>
        <w:ind w:left="520" w:firstLine="740"/>
        <w:jc w:val="both"/>
        <w:rPr>
          <w:rFonts w:ascii="Times New Roman" w:hAnsi="Times New Roman"/>
          <w:b/>
          <w:i/>
          <w:sz w:val="24"/>
          <w:szCs w:val="24"/>
        </w:rPr>
      </w:pPr>
      <w:r w:rsidRPr="00A93C79">
        <w:rPr>
          <w:rFonts w:ascii="Times New Roman" w:hAnsi="Times New Roman"/>
          <w:b/>
          <w:i/>
          <w:color w:val="000000"/>
          <w:sz w:val="24"/>
          <w:szCs w:val="24"/>
          <w:lang w:eastAsia="ru-RU" w:bidi="ru-RU"/>
        </w:rPr>
        <w:t>в диагностической деятельности:</w:t>
      </w:r>
    </w:p>
    <w:p w14:paraId="18558363" w14:textId="026A99E3" w:rsidR="00EE4D7D" w:rsidRPr="005E47D2" w:rsidRDefault="00663C5A" w:rsidP="0034766A">
      <w:pPr>
        <w:widowControl w:val="0"/>
        <w:numPr>
          <w:ilvl w:val="0"/>
          <w:numId w:val="7"/>
        </w:numPr>
        <w:tabs>
          <w:tab w:val="left" w:pos="1223"/>
        </w:tabs>
        <w:spacing w:before="120" w:after="120" w:line="240" w:lineRule="auto"/>
        <w:ind w:left="1260" w:hanging="360"/>
        <w:jc w:val="both"/>
        <w:rPr>
          <w:rFonts w:ascii="Times New Roman" w:hAnsi="Times New Roman"/>
          <w:sz w:val="24"/>
          <w:szCs w:val="24"/>
        </w:rPr>
      </w:pPr>
      <w:r w:rsidRPr="005E47D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способность и готовность к постановке диагноза на основании </w:t>
      </w:r>
      <w:r w:rsidR="005E47D2" w:rsidRPr="005E47D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лабораторных методов обследования, </w:t>
      </w:r>
      <w:r w:rsidRPr="005E47D2">
        <w:rPr>
          <w:rFonts w:ascii="Times New Roman" w:hAnsi="Times New Roman"/>
          <w:color w:val="000000"/>
          <w:sz w:val="24"/>
          <w:szCs w:val="24"/>
          <w:lang w:eastAsia="ru-RU" w:bidi="ru-RU"/>
        </w:rPr>
        <w:t>принятых в</w:t>
      </w:r>
      <w:r w:rsidR="00D22E96" w:rsidRPr="005E47D2">
        <w:rPr>
          <w:rFonts w:ascii="Times New Roman" w:hAnsi="Times New Roman"/>
          <w:sz w:val="24"/>
          <w:szCs w:val="24"/>
        </w:rPr>
        <w:t xml:space="preserve"> </w:t>
      </w:r>
      <w:r w:rsidR="002827B1" w:rsidRPr="005E47D2">
        <w:rPr>
          <w:rFonts w:ascii="Times New Roman" w:hAnsi="Times New Roman"/>
          <w:color w:val="000000"/>
          <w:sz w:val="24"/>
          <w:szCs w:val="24"/>
          <w:lang w:eastAsia="ru-RU" w:bidi="ru-RU"/>
        </w:rPr>
        <w:t>медицинской</w:t>
      </w:r>
      <w:r w:rsidR="00535D4A" w:rsidRPr="005E47D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практике у больных с</w:t>
      </w:r>
      <w:r w:rsidR="00D7266B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подозрением н</w:t>
      </w:r>
      <w:r w:rsidR="005E47D2" w:rsidRPr="005E47D2">
        <w:rPr>
          <w:rFonts w:ascii="Times New Roman" w:hAnsi="Times New Roman"/>
          <w:color w:val="000000"/>
          <w:sz w:val="24"/>
          <w:szCs w:val="24"/>
          <w:lang w:eastAsia="ru-RU" w:bidi="ru-RU"/>
        </w:rPr>
        <w:t>а</w:t>
      </w:r>
      <w:r w:rsidR="00D7266B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5E47D2" w:rsidRPr="005E47D2">
        <w:rPr>
          <w:rFonts w:ascii="Times New Roman" w:hAnsi="Times New Roman"/>
          <w:color w:val="000000"/>
          <w:sz w:val="24"/>
          <w:szCs w:val="24"/>
          <w:lang w:eastAsia="ru-RU" w:bidi="ru-RU"/>
        </w:rPr>
        <w:t>первичный гиперпаратиреоз (симптомами заболевания или выявлении отклонений в лабораторных показателях)</w:t>
      </w:r>
      <w:r w:rsidR="00535D4A" w:rsidRPr="005E47D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Pr="005E47D2">
        <w:rPr>
          <w:rFonts w:ascii="Times New Roman" w:hAnsi="Times New Roman"/>
          <w:color w:val="000000"/>
          <w:sz w:val="24"/>
          <w:szCs w:val="24"/>
          <w:lang w:eastAsia="ru-RU" w:bidi="ru-RU"/>
        </w:rPr>
        <w:t>(ПК-1);</w:t>
      </w:r>
    </w:p>
    <w:p w14:paraId="239E2876" w14:textId="23627BB2" w:rsidR="00663C5A" w:rsidRPr="005E47D2" w:rsidRDefault="00663C5A" w:rsidP="0034766A">
      <w:pPr>
        <w:pStyle w:val="af6"/>
        <w:numPr>
          <w:ilvl w:val="0"/>
          <w:numId w:val="9"/>
        </w:numPr>
        <w:spacing w:before="120" w:after="120"/>
        <w:ind w:left="1276"/>
        <w:jc w:val="both"/>
      </w:pPr>
      <w:r w:rsidRPr="005E47D2">
        <w:rPr>
          <w:color w:val="000000"/>
          <w:lang w:eastAsia="ru-RU" w:bidi="ru-RU"/>
        </w:rPr>
        <w:t>способность и готовность анализировать закономерности</w:t>
      </w:r>
      <w:r w:rsidR="005E47D2" w:rsidRPr="005E47D2">
        <w:rPr>
          <w:color w:val="000000"/>
          <w:lang w:eastAsia="ru-RU" w:bidi="ru-RU"/>
        </w:rPr>
        <w:t xml:space="preserve"> фосфорно-кальциевого обмена,</w:t>
      </w:r>
      <w:r w:rsidRPr="005E47D2">
        <w:rPr>
          <w:color w:val="000000"/>
          <w:lang w:eastAsia="ru-RU" w:bidi="ru-RU"/>
        </w:rPr>
        <w:t xml:space="preserve"> </w:t>
      </w:r>
      <w:r w:rsidR="005E47D2" w:rsidRPr="005E47D2">
        <w:rPr>
          <w:color w:val="000000"/>
          <w:lang w:eastAsia="ru-RU" w:bidi="ru-RU"/>
        </w:rPr>
        <w:t>использовать</w:t>
      </w:r>
      <w:r w:rsidRPr="005E47D2">
        <w:rPr>
          <w:color w:val="000000"/>
          <w:lang w:eastAsia="ru-RU" w:bidi="ru-RU"/>
        </w:rPr>
        <w:t xml:space="preserve"> знания </w:t>
      </w:r>
      <w:r w:rsidR="00535D4A" w:rsidRPr="005E47D2">
        <w:rPr>
          <w:color w:val="000000"/>
          <w:lang w:eastAsia="ru-RU" w:bidi="ru-RU"/>
        </w:rPr>
        <w:t>патофизиолог</w:t>
      </w:r>
      <w:r w:rsidR="00FA6639" w:rsidRPr="005E47D2">
        <w:rPr>
          <w:color w:val="000000"/>
          <w:lang w:eastAsia="ru-RU" w:bidi="ru-RU"/>
        </w:rPr>
        <w:t>ических</w:t>
      </w:r>
      <w:r w:rsidRPr="005E47D2">
        <w:rPr>
          <w:color w:val="000000"/>
          <w:lang w:eastAsia="ru-RU" w:bidi="ru-RU"/>
        </w:rPr>
        <w:t xml:space="preserve"> основ</w:t>
      </w:r>
      <w:r w:rsidR="00535D4A" w:rsidRPr="005E47D2">
        <w:rPr>
          <w:color w:val="000000"/>
          <w:lang w:eastAsia="ru-RU" w:bidi="ru-RU"/>
        </w:rPr>
        <w:t xml:space="preserve"> регуляции</w:t>
      </w:r>
      <w:r w:rsidR="005E47D2" w:rsidRPr="005E47D2">
        <w:rPr>
          <w:color w:val="000000"/>
          <w:lang w:eastAsia="ru-RU" w:bidi="ru-RU"/>
        </w:rPr>
        <w:t xml:space="preserve"> фосфорно-кальциевого обмена</w:t>
      </w:r>
      <w:r w:rsidRPr="005E47D2">
        <w:rPr>
          <w:color w:val="000000"/>
          <w:lang w:eastAsia="ru-RU" w:bidi="ru-RU"/>
        </w:rPr>
        <w:t>, основные методики клини</w:t>
      </w:r>
      <w:r w:rsidR="005E47D2" w:rsidRPr="005E47D2">
        <w:rPr>
          <w:color w:val="000000"/>
          <w:lang w:eastAsia="ru-RU" w:bidi="ru-RU"/>
        </w:rPr>
        <w:t>ческого и инструментального обс</w:t>
      </w:r>
      <w:r w:rsidRPr="005E47D2">
        <w:rPr>
          <w:color w:val="000000"/>
          <w:lang w:eastAsia="ru-RU" w:bidi="ru-RU"/>
        </w:rPr>
        <w:t xml:space="preserve">ледования </w:t>
      </w:r>
      <w:r w:rsidR="005E47D2" w:rsidRPr="005E47D2">
        <w:rPr>
          <w:color w:val="000000"/>
          <w:lang w:eastAsia="ru-RU" w:bidi="ru-RU"/>
        </w:rPr>
        <w:t>для</w:t>
      </w:r>
      <w:r w:rsidRPr="005E47D2">
        <w:rPr>
          <w:color w:val="000000"/>
          <w:lang w:eastAsia="ru-RU" w:bidi="ru-RU"/>
        </w:rPr>
        <w:t xml:space="preserve"> оценки функционально</w:t>
      </w:r>
      <w:r w:rsidR="00E93425" w:rsidRPr="005E47D2">
        <w:rPr>
          <w:color w:val="000000"/>
          <w:lang w:eastAsia="ru-RU" w:bidi="ru-RU"/>
        </w:rPr>
        <w:t>го состояния организма пациентов</w:t>
      </w:r>
      <w:r w:rsidRPr="005E47D2">
        <w:rPr>
          <w:color w:val="000000"/>
          <w:lang w:eastAsia="ru-RU" w:bidi="ru-RU"/>
        </w:rPr>
        <w:t xml:space="preserve"> для своевременной диагностики заболеваний и патологических процессов (ПК-2);</w:t>
      </w:r>
    </w:p>
    <w:p w14:paraId="0582F2E3" w14:textId="631E380F" w:rsidR="00A93C79" w:rsidRPr="00A93C79" w:rsidRDefault="00663C5A" w:rsidP="0034766A">
      <w:pPr>
        <w:pStyle w:val="af6"/>
        <w:numPr>
          <w:ilvl w:val="0"/>
          <w:numId w:val="9"/>
        </w:numPr>
        <w:spacing w:before="120" w:after="120"/>
        <w:ind w:left="1276"/>
        <w:jc w:val="both"/>
      </w:pPr>
      <w:r w:rsidRPr="005E47D2">
        <w:rPr>
          <w:color w:val="000000"/>
          <w:lang w:eastAsia="ru-RU" w:bidi="ru-RU"/>
        </w:rPr>
        <w:t>способность и готовность выявлять у</w:t>
      </w:r>
      <w:r w:rsidR="00E93425" w:rsidRPr="005E47D2">
        <w:rPr>
          <w:color w:val="000000"/>
          <w:lang w:eastAsia="ru-RU" w:bidi="ru-RU"/>
        </w:rPr>
        <w:t xml:space="preserve"> пациентов</w:t>
      </w:r>
      <w:r w:rsidRPr="005E47D2">
        <w:rPr>
          <w:color w:val="000000"/>
          <w:lang w:eastAsia="ru-RU" w:bidi="ru-RU"/>
        </w:rPr>
        <w:t xml:space="preserve"> основные патологические симптомы и </w:t>
      </w:r>
      <w:r w:rsidR="005E47D2" w:rsidRPr="005E47D2">
        <w:rPr>
          <w:color w:val="000000"/>
          <w:lang w:eastAsia="ru-RU" w:bidi="ru-RU"/>
        </w:rPr>
        <w:t>осложнения первичного гиперпаратиреоза</w:t>
      </w:r>
      <w:r w:rsidRPr="005E47D2">
        <w:rPr>
          <w:color w:val="000000"/>
          <w:lang w:eastAsia="ru-RU" w:bidi="ru-RU"/>
        </w:rPr>
        <w:t xml:space="preserve"> </w:t>
      </w:r>
      <w:r w:rsidR="00535D4A" w:rsidRPr="005E47D2">
        <w:rPr>
          <w:color w:val="000000"/>
          <w:lang w:eastAsia="ru-RU" w:bidi="ru-RU"/>
        </w:rPr>
        <w:t xml:space="preserve">и других </w:t>
      </w:r>
      <w:r w:rsidR="005E47D2" w:rsidRPr="005E47D2">
        <w:rPr>
          <w:color w:val="000000"/>
          <w:lang w:eastAsia="ru-RU" w:bidi="ru-RU"/>
        </w:rPr>
        <w:t>нарушений фосфорно-кальциевого обмена</w:t>
      </w:r>
      <w:r w:rsidRPr="005E47D2">
        <w:rPr>
          <w:color w:val="000000"/>
          <w:lang w:eastAsia="ru-RU" w:bidi="ru-RU"/>
        </w:rPr>
        <w:t>, используя знания основ медико-биологических и клинических дисциплин. Учитывать закономерности течения патологического процесса. Использовать алгоритм постановки диагноза и его рубрификации (основного, сопутствующего, осложнений) с учетом Международной статистической классификации болезней и проблем, связ</w:t>
      </w:r>
      <w:r w:rsidR="00A93C79" w:rsidRPr="005E47D2">
        <w:rPr>
          <w:color w:val="000000"/>
          <w:lang w:eastAsia="ru-RU" w:bidi="ru-RU"/>
        </w:rPr>
        <w:t>анных со здоровьем</w:t>
      </w:r>
      <w:r w:rsidR="00A93C79" w:rsidRPr="00A93C79">
        <w:rPr>
          <w:color w:val="000000"/>
          <w:lang w:eastAsia="ru-RU" w:bidi="ru-RU"/>
        </w:rPr>
        <w:t xml:space="preserve"> (МКБ) (ПК-3)</w:t>
      </w:r>
    </w:p>
    <w:p w14:paraId="0BACB4E7" w14:textId="77777777" w:rsidR="00A93C79" w:rsidRPr="00A93C79" w:rsidRDefault="00A93C79" w:rsidP="00A93C79">
      <w:pPr>
        <w:spacing w:before="120" w:after="0" w:line="240" w:lineRule="exact"/>
        <w:ind w:left="556"/>
        <w:jc w:val="both"/>
        <w:rPr>
          <w:rFonts w:ascii="Times New Roman" w:hAnsi="Times New Roman"/>
          <w:color w:val="000000"/>
          <w:sz w:val="24"/>
          <w:lang w:eastAsia="ru-RU" w:bidi="ru-RU"/>
        </w:rPr>
      </w:pPr>
    </w:p>
    <w:p w14:paraId="7BA4AB80" w14:textId="77777777" w:rsidR="00663C5A" w:rsidRPr="00795B22" w:rsidRDefault="00A93C79" w:rsidP="0073691D">
      <w:pPr>
        <w:spacing w:before="120" w:after="120" w:line="240" w:lineRule="auto"/>
        <w:ind w:left="1416"/>
        <w:jc w:val="both"/>
        <w:rPr>
          <w:b/>
          <w:i/>
          <w:lang w:val="en-US"/>
        </w:rPr>
      </w:pPr>
      <w:r>
        <w:rPr>
          <w:rFonts w:ascii="Times New Roman" w:hAnsi="Times New Roman"/>
          <w:b/>
          <w:i/>
          <w:color w:val="000000"/>
          <w:sz w:val="24"/>
          <w:lang w:eastAsia="ru-RU" w:bidi="ru-RU"/>
        </w:rPr>
        <w:t xml:space="preserve">  </w:t>
      </w:r>
      <w:r w:rsidR="00663C5A" w:rsidRPr="00A93C79">
        <w:rPr>
          <w:rFonts w:ascii="Times New Roman" w:hAnsi="Times New Roman"/>
          <w:b/>
          <w:i/>
          <w:color w:val="000000"/>
          <w:sz w:val="24"/>
          <w:lang w:eastAsia="ru-RU" w:bidi="ru-RU"/>
        </w:rPr>
        <w:t>в лечебной деятельности</w:t>
      </w:r>
      <w:r w:rsidR="00663C5A" w:rsidRPr="00A93C79">
        <w:rPr>
          <w:b/>
          <w:i/>
          <w:color w:val="000000"/>
          <w:lang w:eastAsia="ru-RU" w:bidi="ru-RU"/>
        </w:rPr>
        <w:t>:</w:t>
      </w:r>
    </w:p>
    <w:p w14:paraId="7754466E" w14:textId="11F90211" w:rsidR="00A93C79" w:rsidRPr="00A93C79" w:rsidRDefault="00663C5A" w:rsidP="0034766A">
      <w:pPr>
        <w:pStyle w:val="af6"/>
        <w:numPr>
          <w:ilvl w:val="0"/>
          <w:numId w:val="9"/>
        </w:numPr>
        <w:spacing w:before="120" w:after="120"/>
        <w:ind w:left="1080" w:hanging="520"/>
        <w:jc w:val="both"/>
      </w:pPr>
      <w:r w:rsidRPr="00A93C79">
        <w:rPr>
          <w:color w:val="000000"/>
          <w:lang w:eastAsia="ru-RU" w:bidi="ru-RU"/>
        </w:rPr>
        <w:t>способность и готовность придерживаться алгоритмов д</w:t>
      </w:r>
      <w:r w:rsidR="00A93C79" w:rsidRPr="00A93C79">
        <w:rPr>
          <w:color w:val="000000"/>
          <w:lang w:eastAsia="ru-RU" w:bidi="ru-RU"/>
        </w:rPr>
        <w:t>иагностики, принятых</w:t>
      </w:r>
      <w:r w:rsidR="002827B1">
        <w:rPr>
          <w:color w:val="000000"/>
          <w:lang w:eastAsia="ru-RU" w:bidi="ru-RU"/>
        </w:rPr>
        <w:t xml:space="preserve"> в медицинской</w:t>
      </w:r>
      <w:r w:rsidRPr="00A93C79">
        <w:rPr>
          <w:color w:val="000000"/>
          <w:lang w:eastAsia="ru-RU" w:bidi="ru-RU"/>
        </w:rPr>
        <w:t xml:space="preserve"> практике у больных с </w:t>
      </w:r>
      <w:r w:rsidR="005E47D2">
        <w:rPr>
          <w:color w:val="000000"/>
          <w:lang w:eastAsia="ru-RU" w:bidi="ru-RU"/>
        </w:rPr>
        <w:t>первичным гиперпаратиреозом</w:t>
      </w:r>
      <w:r w:rsidRPr="00A93C79">
        <w:rPr>
          <w:color w:val="000000"/>
          <w:lang w:eastAsia="ru-RU" w:bidi="ru-RU"/>
        </w:rPr>
        <w:t xml:space="preserve"> (ПК-4);</w:t>
      </w:r>
    </w:p>
    <w:p w14:paraId="771EF0C1" w14:textId="5F379335" w:rsidR="0073691D" w:rsidRPr="0073691D" w:rsidRDefault="00663C5A" w:rsidP="0034766A">
      <w:pPr>
        <w:pStyle w:val="af6"/>
        <w:numPr>
          <w:ilvl w:val="0"/>
          <w:numId w:val="9"/>
        </w:numPr>
        <w:spacing w:before="120" w:after="120"/>
        <w:ind w:left="1080" w:hanging="520"/>
        <w:jc w:val="both"/>
      </w:pPr>
      <w:r w:rsidRPr="00A93C79">
        <w:rPr>
          <w:color w:val="000000"/>
          <w:lang w:eastAsia="ru-RU" w:bidi="ru-RU"/>
        </w:rPr>
        <w:t>способность и готовность назначать пациентам адеква</w:t>
      </w:r>
      <w:r w:rsidR="00A93C79" w:rsidRPr="00A93C79">
        <w:rPr>
          <w:color w:val="000000"/>
          <w:lang w:eastAsia="ru-RU" w:bidi="ru-RU"/>
        </w:rPr>
        <w:t xml:space="preserve">тное лечение в соответствии с </w:t>
      </w:r>
      <w:r w:rsidRPr="00A93C79">
        <w:rPr>
          <w:color w:val="000000"/>
          <w:lang w:eastAsia="ru-RU" w:bidi="ru-RU"/>
        </w:rPr>
        <w:t>поставленным диагнозом, осуществлять алгоритм выбора медикаментозной и</w:t>
      </w:r>
      <w:r w:rsidR="00A93C79" w:rsidRPr="00A93C79">
        <w:rPr>
          <w:color w:val="000000"/>
          <w:lang w:eastAsia="ru-RU" w:bidi="ru-RU"/>
        </w:rPr>
        <w:t xml:space="preserve"> </w:t>
      </w:r>
      <w:r w:rsidRPr="00A93C79">
        <w:rPr>
          <w:color w:val="000000"/>
          <w:lang w:eastAsia="ru-RU" w:bidi="ru-RU"/>
        </w:rPr>
        <w:t xml:space="preserve">немедикаментозной </w:t>
      </w:r>
      <w:r w:rsidRPr="005E47D2">
        <w:rPr>
          <w:color w:val="000000"/>
          <w:lang w:eastAsia="ru-RU" w:bidi="ru-RU"/>
        </w:rPr>
        <w:t>терапии;</w:t>
      </w:r>
      <w:r w:rsidR="005E47D2" w:rsidRPr="005E47D2">
        <w:rPr>
          <w:color w:val="000000"/>
          <w:lang w:eastAsia="ru-RU" w:bidi="ru-RU"/>
        </w:rPr>
        <w:t xml:space="preserve"> определять показания к хирургическому лечению первичного гиперпаратиреоза </w:t>
      </w:r>
      <w:r w:rsidRPr="005E47D2">
        <w:rPr>
          <w:color w:val="000000"/>
          <w:lang w:eastAsia="ru-RU" w:bidi="ru-RU"/>
        </w:rPr>
        <w:t>(ПК-5);</w:t>
      </w:r>
    </w:p>
    <w:p w14:paraId="7907139F" w14:textId="6D06B3B0" w:rsidR="0073691D" w:rsidRPr="0073691D" w:rsidRDefault="00663C5A" w:rsidP="0034766A">
      <w:pPr>
        <w:pStyle w:val="af6"/>
        <w:numPr>
          <w:ilvl w:val="0"/>
          <w:numId w:val="9"/>
        </w:numPr>
        <w:spacing w:before="120" w:after="120"/>
        <w:ind w:left="1080" w:hanging="520"/>
        <w:jc w:val="both"/>
      </w:pPr>
      <w:r w:rsidRPr="0073691D">
        <w:rPr>
          <w:color w:val="000000"/>
          <w:lang w:eastAsia="ru-RU" w:bidi="ru-RU"/>
        </w:rPr>
        <w:t xml:space="preserve">способность и готовность </w:t>
      </w:r>
      <w:r w:rsidRPr="005E47D2">
        <w:rPr>
          <w:color w:val="000000"/>
          <w:lang w:eastAsia="ru-RU" w:bidi="ru-RU"/>
        </w:rPr>
        <w:t>применять различные</w:t>
      </w:r>
      <w:r w:rsidR="00713422" w:rsidRPr="005E47D2">
        <w:rPr>
          <w:color w:val="000000"/>
          <w:lang w:eastAsia="ru-RU" w:bidi="ru-RU"/>
        </w:rPr>
        <w:t xml:space="preserve"> реабилитационные мероприятия (</w:t>
      </w:r>
      <w:r w:rsidRPr="005E47D2">
        <w:rPr>
          <w:color w:val="000000"/>
          <w:lang w:eastAsia="ru-RU" w:bidi="ru-RU"/>
        </w:rPr>
        <w:t>социальные, психологические) при</w:t>
      </w:r>
      <w:r w:rsidR="005E47D2" w:rsidRPr="005E47D2">
        <w:rPr>
          <w:color w:val="000000"/>
          <w:lang w:eastAsia="ru-RU" w:bidi="ru-RU"/>
        </w:rPr>
        <w:t xml:space="preserve"> осложнениях заболевания,</w:t>
      </w:r>
      <w:r w:rsidRPr="005E47D2">
        <w:rPr>
          <w:color w:val="000000"/>
          <w:lang w:eastAsia="ru-RU" w:bidi="ru-RU"/>
        </w:rPr>
        <w:t xml:space="preserve"> патологических состояниях и повреждениях </w:t>
      </w:r>
      <w:r w:rsidR="00ED3F91" w:rsidRPr="005E47D2">
        <w:rPr>
          <w:color w:val="000000"/>
          <w:lang w:eastAsia="ru-RU" w:bidi="ru-RU"/>
        </w:rPr>
        <w:t>скелета</w:t>
      </w:r>
      <w:r w:rsidR="005E47D2">
        <w:rPr>
          <w:color w:val="000000"/>
          <w:lang w:eastAsia="ru-RU" w:bidi="ru-RU"/>
        </w:rPr>
        <w:t>, нарушении функции почек</w:t>
      </w:r>
      <w:r w:rsidRPr="0073691D">
        <w:rPr>
          <w:color w:val="000000"/>
          <w:lang w:eastAsia="ru-RU" w:bidi="ru-RU"/>
        </w:rPr>
        <w:t xml:space="preserve"> (ПК-6);</w:t>
      </w:r>
    </w:p>
    <w:p w14:paraId="1F88B02D" w14:textId="54B845C5" w:rsidR="00663C5A" w:rsidRPr="0073691D" w:rsidRDefault="00663C5A" w:rsidP="0034766A">
      <w:pPr>
        <w:pStyle w:val="af6"/>
        <w:numPr>
          <w:ilvl w:val="0"/>
          <w:numId w:val="9"/>
        </w:numPr>
        <w:spacing w:before="120" w:after="120"/>
        <w:ind w:left="1080" w:hanging="520"/>
        <w:jc w:val="both"/>
      </w:pPr>
      <w:r w:rsidRPr="0073691D">
        <w:rPr>
          <w:color w:val="000000"/>
          <w:lang w:eastAsia="ru-RU" w:bidi="ru-RU"/>
        </w:rPr>
        <w:t>способность и готовность давать рекомендации по выбору оптимального режима и методик в период</w:t>
      </w:r>
      <w:r w:rsidR="005E47D2">
        <w:rPr>
          <w:color w:val="000000"/>
          <w:lang w:eastAsia="ru-RU" w:bidi="ru-RU"/>
        </w:rPr>
        <w:t xml:space="preserve"> послеоперационного ведения и</w:t>
      </w:r>
      <w:r w:rsidRPr="0073691D">
        <w:rPr>
          <w:color w:val="000000"/>
          <w:lang w:eastAsia="ru-RU" w:bidi="ru-RU"/>
        </w:rPr>
        <w:t xml:space="preserve"> реабилитации </w:t>
      </w:r>
      <w:r w:rsidR="0073691D">
        <w:rPr>
          <w:color w:val="000000"/>
          <w:lang w:eastAsia="ru-RU" w:bidi="ru-RU"/>
        </w:rPr>
        <w:t>больных</w:t>
      </w:r>
      <w:r w:rsidR="00ED3F91">
        <w:rPr>
          <w:color w:val="000000"/>
          <w:lang w:eastAsia="ru-RU" w:bidi="ru-RU"/>
        </w:rPr>
        <w:t xml:space="preserve"> с </w:t>
      </w:r>
      <w:r w:rsidR="005E47D2">
        <w:rPr>
          <w:color w:val="000000"/>
          <w:lang w:eastAsia="ru-RU" w:bidi="ru-RU"/>
        </w:rPr>
        <w:t>первичным гиперпаратир</w:t>
      </w:r>
      <w:r w:rsidR="00861B61">
        <w:rPr>
          <w:color w:val="000000"/>
          <w:lang w:eastAsia="ru-RU" w:bidi="ru-RU"/>
        </w:rPr>
        <w:t>е</w:t>
      </w:r>
      <w:r w:rsidR="005E47D2">
        <w:rPr>
          <w:color w:val="000000"/>
          <w:lang w:eastAsia="ru-RU" w:bidi="ru-RU"/>
        </w:rPr>
        <w:t>озом</w:t>
      </w:r>
      <w:r w:rsidR="0073691D">
        <w:rPr>
          <w:color w:val="000000"/>
          <w:lang w:eastAsia="ru-RU" w:bidi="ru-RU"/>
        </w:rPr>
        <w:t xml:space="preserve"> </w:t>
      </w:r>
      <w:r w:rsidRPr="0073691D">
        <w:rPr>
          <w:color w:val="000000"/>
          <w:lang w:eastAsia="ru-RU" w:bidi="ru-RU"/>
        </w:rPr>
        <w:t>(ПК-7);</w:t>
      </w:r>
    </w:p>
    <w:p w14:paraId="59DB7A19" w14:textId="77777777" w:rsidR="0073691D" w:rsidRDefault="0073691D" w:rsidP="0073691D">
      <w:pPr>
        <w:spacing w:before="120" w:after="120" w:line="240" w:lineRule="auto"/>
        <w:ind w:left="140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707B289E" w14:textId="77777777" w:rsidR="00663C5A" w:rsidRPr="0024215B" w:rsidRDefault="00663C5A" w:rsidP="00663C5A">
      <w:pPr>
        <w:spacing w:after="0" w:line="283" w:lineRule="exact"/>
        <w:ind w:right="20"/>
        <w:rPr>
          <w:rFonts w:ascii="Times New Roman" w:hAnsi="Times New Roman"/>
          <w:sz w:val="24"/>
          <w:szCs w:val="24"/>
        </w:rPr>
      </w:pP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>Перечень знаний, умений</w:t>
      </w:r>
    </w:p>
    <w:p w14:paraId="3FD22ABD" w14:textId="77777777" w:rsidR="00663C5A" w:rsidRPr="0024215B" w:rsidRDefault="00663C5A" w:rsidP="00663C5A">
      <w:pPr>
        <w:spacing w:after="0" w:line="283" w:lineRule="exact"/>
        <w:ind w:left="780"/>
        <w:rPr>
          <w:rFonts w:ascii="Times New Roman" w:hAnsi="Times New Roman"/>
          <w:sz w:val="24"/>
          <w:szCs w:val="24"/>
        </w:rPr>
      </w:pP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окончании обучения врач-специалист должен </w:t>
      </w:r>
      <w:r w:rsidRPr="0024215B">
        <w:rPr>
          <w:rFonts w:ascii="Times New Roman" w:hAnsi="Times New Roman"/>
          <w:color w:val="000000"/>
          <w:sz w:val="24"/>
          <w:szCs w:val="24"/>
          <w:u w:val="single"/>
          <w:lang w:eastAsia="ru-RU" w:bidi="ru-RU"/>
        </w:rPr>
        <w:t>знать</w:t>
      </w: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>:</w:t>
      </w:r>
    </w:p>
    <w:p w14:paraId="7CBE5984" w14:textId="09F8B7A4" w:rsidR="00663C5A" w:rsidRPr="0025141F" w:rsidRDefault="009A4ED1" w:rsidP="0034766A">
      <w:pPr>
        <w:widowControl w:val="0"/>
        <w:numPr>
          <w:ilvl w:val="0"/>
          <w:numId w:val="6"/>
        </w:numPr>
        <w:tabs>
          <w:tab w:val="left" w:pos="836"/>
        </w:tabs>
        <w:spacing w:after="0" w:line="283" w:lineRule="exact"/>
        <w:ind w:left="780" w:hanging="360"/>
        <w:rPr>
          <w:rFonts w:ascii="Times New Roman" w:hAnsi="Times New Roman"/>
          <w:sz w:val="24"/>
          <w:szCs w:val="24"/>
        </w:rPr>
      </w:pPr>
      <w:r w:rsidRPr="0025141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регуляцию </w:t>
      </w:r>
      <w:r w:rsidR="00487167" w:rsidRPr="0025141F">
        <w:rPr>
          <w:rFonts w:ascii="Times New Roman" w:hAnsi="Times New Roman"/>
          <w:color w:val="000000"/>
          <w:sz w:val="24"/>
          <w:szCs w:val="24"/>
          <w:lang w:eastAsia="ru-RU" w:bidi="ru-RU"/>
        </w:rPr>
        <w:t>фосфорно-кальциевого обмена;</w:t>
      </w:r>
      <w:r w:rsidRPr="0025141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</w:p>
    <w:p w14:paraId="2D7D1A62" w14:textId="0B9DD419" w:rsidR="00663C5A" w:rsidRPr="0025141F" w:rsidRDefault="00713422" w:rsidP="0034766A">
      <w:pPr>
        <w:widowControl w:val="0"/>
        <w:numPr>
          <w:ilvl w:val="0"/>
          <w:numId w:val="6"/>
        </w:numPr>
        <w:tabs>
          <w:tab w:val="left" w:pos="836"/>
        </w:tabs>
        <w:spacing w:after="0" w:line="283" w:lineRule="exact"/>
        <w:ind w:left="940" w:hanging="520"/>
        <w:jc w:val="both"/>
        <w:rPr>
          <w:rFonts w:ascii="Times New Roman" w:hAnsi="Times New Roman"/>
          <w:sz w:val="24"/>
          <w:szCs w:val="24"/>
        </w:rPr>
      </w:pPr>
      <w:r w:rsidRPr="0025141F">
        <w:rPr>
          <w:rFonts w:ascii="Times New Roman" w:hAnsi="Times New Roman"/>
          <w:color w:val="000000"/>
          <w:sz w:val="24"/>
          <w:szCs w:val="24"/>
          <w:lang w:eastAsia="ru-RU" w:bidi="ru-RU"/>
        </w:rPr>
        <w:t>методы</w:t>
      </w:r>
      <w:r w:rsidR="009A4ED1" w:rsidRPr="0025141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663C5A" w:rsidRPr="0025141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обследования </w:t>
      </w:r>
      <w:r w:rsidR="009A4ED1" w:rsidRPr="0025141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пациентов с </w:t>
      </w:r>
      <w:r w:rsidR="00487167" w:rsidRPr="0025141F">
        <w:rPr>
          <w:rFonts w:ascii="Times New Roman" w:hAnsi="Times New Roman"/>
          <w:color w:val="000000"/>
          <w:sz w:val="24"/>
          <w:szCs w:val="24"/>
          <w:lang w:eastAsia="ru-RU" w:bidi="ru-RU"/>
        </w:rPr>
        <w:t>первичным гиперпаратиреозом</w:t>
      </w:r>
      <w:r w:rsidRPr="0025141F">
        <w:rPr>
          <w:rFonts w:ascii="Times New Roman" w:hAnsi="Times New Roman"/>
          <w:color w:val="000000"/>
          <w:sz w:val="24"/>
          <w:szCs w:val="24"/>
          <w:lang w:eastAsia="ru-RU" w:bidi="ru-RU"/>
        </w:rPr>
        <w:t>:</w:t>
      </w:r>
    </w:p>
    <w:p w14:paraId="703341CB" w14:textId="53B9F127" w:rsidR="00487167" w:rsidRPr="0025141F" w:rsidRDefault="00487167" w:rsidP="0034766A">
      <w:pPr>
        <w:pStyle w:val="af6"/>
        <w:numPr>
          <w:ilvl w:val="0"/>
          <w:numId w:val="13"/>
        </w:numPr>
        <w:spacing w:line="278" w:lineRule="exact"/>
        <w:jc w:val="both"/>
      </w:pPr>
      <w:r w:rsidRPr="0025141F">
        <w:rPr>
          <w:color w:val="000000"/>
          <w:lang w:eastAsia="ru-RU" w:bidi="ru-RU"/>
        </w:rPr>
        <w:t>комплекс лабораторных исследований</w:t>
      </w:r>
      <w:r w:rsidR="009A5BE5">
        <w:rPr>
          <w:color w:val="000000"/>
          <w:lang w:eastAsia="ru-RU" w:bidi="ru-RU"/>
        </w:rPr>
        <w:t xml:space="preserve"> крови и мочи</w:t>
      </w:r>
      <w:r w:rsidRPr="0025141F">
        <w:rPr>
          <w:color w:val="000000"/>
          <w:lang w:eastAsia="ru-RU" w:bidi="ru-RU"/>
        </w:rPr>
        <w:t xml:space="preserve"> для дифференциальной диагностики различных форм гиперпаратиреоза и других нарушений фосфорно-кальциевого обмена </w:t>
      </w:r>
    </w:p>
    <w:p w14:paraId="11A2607F" w14:textId="2F4D5092" w:rsidR="0025141F" w:rsidRPr="0025141F" w:rsidRDefault="0025141F" w:rsidP="0025141F">
      <w:pPr>
        <w:pStyle w:val="af6"/>
        <w:numPr>
          <w:ilvl w:val="0"/>
          <w:numId w:val="13"/>
        </w:numPr>
        <w:spacing w:line="278" w:lineRule="exact"/>
        <w:jc w:val="both"/>
      </w:pPr>
      <w:r w:rsidRPr="0025141F">
        <w:rPr>
          <w:color w:val="000000"/>
          <w:lang w:eastAsia="ru-RU" w:bidi="ru-RU"/>
        </w:rPr>
        <w:t>комплекс обследования пациентов для определения топической диагностики пораженных околощитовидных желез (УЗИ околощитовидных желез, сцинтиграфия околощитовидных желез с технетрилом, МСКТ органов шеи и средостения с контрастом, пункционная биопсия с исследованием смыва с иглы на ПТГ);</w:t>
      </w:r>
    </w:p>
    <w:p w14:paraId="04476B12" w14:textId="194B2BC7" w:rsidR="00EA5CBC" w:rsidRPr="0025141F" w:rsidRDefault="005C2980" w:rsidP="0034766A">
      <w:pPr>
        <w:pStyle w:val="af6"/>
        <w:numPr>
          <w:ilvl w:val="0"/>
          <w:numId w:val="13"/>
        </w:numPr>
        <w:spacing w:line="278" w:lineRule="exact"/>
        <w:jc w:val="both"/>
      </w:pPr>
      <w:r w:rsidRPr="0025141F">
        <w:rPr>
          <w:color w:val="000000"/>
          <w:lang w:eastAsia="ru-RU" w:bidi="ru-RU"/>
        </w:rPr>
        <w:t>комплекс обследования пациентов</w:t>
      </w:r>
      <w:r w:rsidR="00EA5CBC" w:rsidRPr="0025141F">
        <w:rPr>
          <w:color w:val="000000"/>
          <w:lang w:eastAsia="ru-RU" w:bidi="ru-RU"/>
        </w:rPr>
        <w:t xml:space="preserve"> </w:t>
      </w:r>
      <w:r w:rsidR="009A4ED1" w:rsidRPr="0025141F">
        <w:rPr>
          <w:color w:val="000000"/>
          <w:lang w:eastAsia="ru-RU" w:bidi="ru-RU"/>
        </w:rPr>
        <w:t>по поводу</w:t>
      </w:r>
      <w:r w:rsidR="00487167" w:rsidRPr="0025141F">
        <w:rPr>
          <w:color w:val="000000"/>
          <w:lang w:eastAsia="ru-RU" w:bidi="ru-RU"/>
        </w:rPr>
        <w:t xml:space="preserve"> осложнений первичного гиперпаратиреоза со стороны костной ткани: </w:t>
      </w:r>
      <w:r w:rsidR="009A4ED1" w:rsidRPr="0025141F">
        <w:rPr>
          <w:color w:val="000000"/>
          <w:lang w:eastAsia="ru-RU" w:bidi="ru-RU"/>
        </w:rPr>
        <w:t>снижени</w:t>
      </w:r>
      <w:r w:rsidR="00487167" w:rsidRPr="0025141F">
        <w:rPr>
          <w:color w:val="000000"/>
          <w:lang w:eastAsia="ru-RU" w:bidi="ru-RU"/>
        </w:rPr>
        <w:t>е</w:t>
      </w:r>
      <w:r w:rsidR="009A4ED1" w:rsidRPr="0025141F">
        <w:rPr>
          <w:color w:val="000000"/>
          <w:lang w:eastAsia="ru-RU" w:bidi="ru-RU"/>
        </w:rPr>
        <w:t xml:space="preserve"> минеральной плотности кости</w:t>
      </w:r>
      <w:r w:rsidR="00487167" w:rsidRPr="0025141F">
        <w:rPr>
          <w:color w:val="000000"/>
          <w:lang w:eastAsia="ru-RU" w:bidi="ru-RU"/>
        </w:rPr>
        <w:t xml:space="preserve">, </w:t>
      </w:r>
      <w:r w:rsidR="00750BFD" w:rsidRPr="0025141F">
        <w:rPr>
          <w:color w:val="000000"/>
          <w:lang w:eastAsia="ru-RU" w:bidi="ru-RU"/>
        </w:rPr>
        <w:t>гиперпаратиреоидная остеодистрофия</w:t>
      </w:r>
      <w:r w:rsidR="009A4ED1" w:rsidRPr="0025141F">
        <w:rPr>
          <w:color w:val="000000"/>
          <w:lang w:eastAsia="ru-RU" w:bidi="ru-RU"/>
        </w:rPr>
        <w:t xml:space="preserve"> (денситометрия, рентгенография)</w:t>
      </w:r>
      <w:r w:rsidRPr="0025141F">
        <w:rPr>
          <w:color w:val="000000"/>
          <w:lang w:eastAsia="ru-RU" w:bidi="ru-RU"/>
        </w:rPr>
        <w:t>;</w:t>
      </w:r>
    </w:p>
    <w:p w14:paraId="739374D8" w14:textId="4BABD734" w:rsidR="00750BFD" w:rsidRPr="0025141F" w:rsidRDefault="00750BFD" w:rsidP="00750BFD">
      <w:pPr>
        <w:pStyle w:val="af6"/>
        <w:numPr>
          <w:ilvl w:val="0"/>
          <w:numId w:val="13"/>
        </w:numPr>
        <w:spacing w:line="278" w:lineRule="exact"/>
        <w:jc w:val="both"/>
      </w:pPr>
      <w:r w:rsidRPr="0025141F">
        <w:rPr>
          <w:color w:val="000000"/>
          <w:lang w:eastAsia="ru-RU" w:bidi="ru-RU"/>
        </w:rPr>
        <w:t>комплекс обследования пациентов по поводу осложнений первичного гиперпаратиреоза со стороны почек:</w:t>
      </w:r>
      <w:r w:rsidR="0025141F" w:rsidRPr="0025141F">
        <w:rPr>
          <w:color w:val="000000"/>
          <w:lang w:eastAsia="ru-RU" w:bidi="ru-RU"/>
        </w:rPr>
        <w:t xml:space="preserve"> конкременты мочевых путей, нефрокальциноз,</w:t>
      </w:r>
      <w:r w:rsidRPr="0025141F">
        <w:rPr>
          <w:color w:val="000000"/>
          <w:lang w:eastAsia="ru-RU" w:bidi="ru-RU"/>
        </w:rPr>
        <w:t xml:space="preserve"> снижение</w:t>
      </w:r>
      <w:r w:rsidR="0025141F" w:rsidRPr="0025141F">
        <w:rPr>
          <w:color w:val="000000"/>
          <w:lang w:eastAsia="ru-RU" w:bidi="ru-RU"/>
        </w:rPr>
        <w:t xml:space="preserve"> функции почек </w:t>
      </w:r>
      <w:r w:rsidRPr="0025141F">
        <w:rPr>
          <w:color w:val="000000"/>
          <w:lang w:eastAsia="ru-RU" w:bidi="ru-RU"/>
        </w:rPr>
        <w:t>(</w:t>
      </w:r>
      <w:r w:rsidR="0025141F" w:rsidRPr="0025141F">
        <w:rPr>
          <w:color w:val="000000"/>
          <w:lang w:eastAsia="ru-RU" w:bidi="ru-RU"/>
        </w:rPr>
        <w:t>УЗИ или МСКТ почек</w:t>
      </w:r>
      <w:r w:rsidRPr="0025141F">
        <w:rPr>
          <w:color w:val="000000"/>
          <w:lang w:eastAsia="ru-RU" w:bidi="ru-RU"/>
        </w:rPr>
        <w:t xml:space="preserve">, </w:t>
      </w:r>
      <w:r w:rsidR="0025141F" w:rsidRPr="0025141F">
        <w:rPr>
          <w:color w:val="000000"/>
          <w:lang w:eastAsia="ru-RU" w:bidi="ru-RU"/>
        </w:rPr>
        <w:t>расчет СКФ</w:t>
      </w:r>
      <w:r w:rsidRPr="0025141F">
        <w:rPr>
          <w:color w:val="000000"/>
          <w:lang w:eastAsia="ru-RU" w:bidi="ru-RU"/>
        </w:rPr>
        <w:t>);</w:t>
      </w:r>
    </w:p>
    <w:p w14:paraId="323FBF43" w14:textId="56BAAF0B" w:rsidR="0025141F" w:rsidRPr="0025141F" w:rsidRDefault="0025141F" w:rsidP="0025141F">
      <w:pPr>
        <w:pStyle w:val="af6"/>
        <w:numPr>
          <w:ilvl w:val="0"/>
          <w:numId w:val="13"/>
        </w:numPr>
        <w:spacing w:line="278" w:lineRule="exact"/>
        <w:jc w:val="both"/>
      </w:pPr>
      <w:r w:rsidRPr="0025141F">
        <w:rPr>
          <w:color w:val="000000"/>
          <w:lang w:eastAsia="ru-RU" w:bidi="ru-RU"/>
        </w:rPr>
        <w:t>комплекс обследования пациентов по поводу других осложнений первичного гиперпаратиреоза: поражение слизистой оболорочки желудочно-кишечного тракта, поражение сердечно-сосудистой системы (</w:t>
      </w:r>
      <w:r w:rsidR="009A5BE5">
        <w:rPr>
          <w:color w:val="000000"/>
          <w:lang w:eastAsia="ru-RU" w:bidi="ru-RU"/>
        </w:rPr>
        <w:t>эзофагогастродуоденоскопия</w:t>
      </w:r>
      <w:r w:rsidRPr="0025141F">
        <w:rPr>
          <w:color w:val="000000"/>
          <w:lang w:eastAsia="ru-RU" w:bidi="ru-RU"/>
        </w:rPr>
        <w:t>, ЭКГ, ЭХО-КГ, суточный монитор АД, холтеровское мониторирование ЭКГ);</w:t>
      </w:r>
    </w:p>
    <w:p w14:paraId="646F9474" w14:textId="279F036E" w:rsidR="0025141F" w:rsidRPr="0025141F" w:rsidRDefault="0025141F" w:rsidP="0025141F">
      <w:pPr>
        <w:pStyle w:val="af6"/>
        <w:numPr>
          <w:ilvl w:val="0"/>
          <w:numId w:val="13"/>
        </w:numPr>
        <w:spacing w:line="278" w:lineRule="exact"/>
        <w:jc w:val="both"/>
      </w:pPr>
      <w:r w:rsidRPr="0025141F">
        <w:rPr>
          <w:color w:val="000000"/>
          <w:lang w:eastAsia="ru-RU" w:bidi="ru-RU"/>
        </w:rPr>
        <w:t>показания к хирургическому лечению первичного гиперпаратиреоза;</w:t>
      </w:r>
    </w:p>
    <w:p w14:paraId="6B43563C" w14:textId="15F8E994" w:rsidR="0025141F" w:rsidRPr="009A5BE5" w:rsidRDefault="00F33B3D" w:rsidP="0034766A">
      <w:pPr>
        <w:pStyle w:val="af6"/>
        <w:numPr>
          <w:ilvl w:val="0"/>
          <w:numId w:val="13"/>
        </w:numPr>
        <w:spacing w:line="278" w:lineRule="exact"/>
        <w:jc w:val="both"/>
      </w:pPr>
      <w:r w:rsidRPr="009A5BE5">
        <w:rPr>
          <w:color w:val="000000"/>
          <w:lang w:eastAsia="ru-RU" w:bidi="ru-RU"/>
        </w:rPr>
        <w:t>современные виды фармакологическо</w:t>
      </w:r>
      <w:r w:rsidR="0025141F" w:rsidRPr="009A5BE5">
        <w:rPr>
          <w:color w:val="000000"/>
          <w:lang w:eastAsia="ru-RU" w:bidi="ru-RU"/>
        </w:rPr>
        <w:t>й коррекции нарушений фосфорно-кальциевого обмена при отсутствии показаний или наличии противопоказаний к хирургическому лечению первичного гиперпаратиреоза</w:t>
      </w:r>
    </w:p>
    <w:p w14:paraId="3774BDA1" w14:textId="77777777" w:rsidR="00663C5A" w:rsidRPr="009A5BE5" w:rsidRDefault="0025141F" w:rsidP="0034766A">
      <w:pPr>
        <w:pStyle w:val="af6"/>
        <w:numPr>
          <w:ilvl w:val="0"/>
          <w:numId w:val="13"/>
        </w:numPr>
        <w:spacing w:line="278" w:lineRule="exact"/>
        <w:jc w:val="both"/>
      </w:pPr>
      <w:r w:rsidRPr="009A5BE5">
        <w:rPr>
          <w:color w:val="000000"/>
          <w:lang w:eastAsia="ru-RU" w:bidi="ru-RU"/>
        </w:rPr>
        <w:t>особенности течения, диагностики и лечения первичного гиперпаратиреоза в рамках наследственных синдромов.</w:t>
      </w:r>
    </w:p>
    <w:p w14:paraId="11502141" w14:textId="77777777" w:rsidR="00663C5A" w:rsidRPr="009A5BE5" w:rsidRDefault="00663C5A" w:rsidP="0024215B">
      <w:pPr>
        <w:pStyle w:val="af6"/>
        <w:spacing w:line="274" w:lineRule="exact"/>
        <w:ind w:left="1060"/>
        <w:jc w:val="both"/>
      </w:pPr>
      <w:r w:rsidRPr="009A5BE5">
        <w:rPr>
          <w:color w:val="000000"/>
          <w:lang w:eastAsia="ru-RU" w:bidi="ru-RU"/>
        </w:rPr>
        <w:t xml:space="preserve">По окончании обучения врач-специалист </w:t>
      </w:r>
      <w:r w:rsidRPr="009A5BE5">
        <w:rPr>
          <w:rStyle w:val="Bodytext2"/>
          <w:rFonts w:eastAsia="Tahoma"/>
        </w:rPr>
        <w:t>должен уметь:</w:t>
      </w:r>
    </w:p>
    <w:p w14:paraId="4A186BFE" w14:textId="27189857" w:rsidR="00663C5A" w:rsidRPr="009A5BE5" w:rsidRDefault="00663C5A" w:rsidP="0034766A">
      <w:pPr>
        <w:pStyle w:val="af6"/>
        <w:numPr>
          <w:ilvl w:val="0"/>
          <w:numId w:val="11"/>
        </w:numPr>
        <w:spacing w:line="274" w:lineRule="exact"/>
        <w:jc w:val="both"/>
      </w:pPr>
      <w:r w:rsidRPr="009A5BE5">
        <w:rPr>
          <w:color w:val="000000"/>
          <w:lang w:eastAsia="ru-RU" w:bidi="ru-RU"/>
        </w:rPr>
        <w:t>назначить необходимый</w:t>
      </w:r>
      <w:r w:rsidR="00301156" w:rsidRPr="009A5BE5">
        <w:rPr>
          <w:color w:val="000000"/>
          <w:lang w:eastAsia="ru-RU" w:bidi="ru-RU"/>
        </w:rPr>
        <w:t xml:space="preserve"> комплекс обследования пациентов</w:t>
      </w:r>
      <w:r w:rsidRPr="009A5BE5">
        <w:rPr>
          <w:color w:val="000000"/>
          <w:lang w:eastAsia="ru-RU" w:bidi="ru-RU"/>
        </w:rPr>
        <w:t xml:space="preserve"> с</w:t>
      </w:r>
      <w:r w:rsidR="0025141F" w:rsidRPr="009A5BE5">
        <w:rPr>
          <w:color w:val="000000"/>
          <w:lang w:eastAsia="ru-RU" w:bidi="ru-RU"/>
        </w:rPr>
        <w:t xml:space="preserve"> подозрением на первичный гиперпаратиреоз (синдромом гиперкальциемии или повышением ПТГ</w:t>
      </w:r>
      <w:r w:rsidR="009A4ED1" w:rsidRPr="009A5BE5">
        <w:rPr>
          <w:color w:val="000000"/>
          <w:lang w:eastAsia="ru-RU" w:bidi="ru-RU"/>
        </w:rPr>
        <w:t>)</w:t>
      </w:r>
      <w:r w:rsidRPr="009A5BE5">
        <w:rPr>
          <w:color w:val="000000"/>
          <w:lang w:eastAsia="ru-RU" w:bidi="ru-RU"/>
        </w:rPr>
        <w:t xml:space="preserve"> и интерпретировать результаты обследования, выб</w:t>
      </w:r>
      <w:r w:rsidR="00B20A76" w:rsidRPr="009A5BE5">
        <w:rPr>
          <w:color w:val="000000"/>
          <w:lang w:eastAsia="ru-RU" w:bidi="ru-RU"/>
        </w:rPr>
        <w:t>и</w:t>
      </w:r>
      <w:r w:rsidRPr="009A5BE5">
        <w:rPr>
          <w:color w:val="000000"/>
          <w:lang w:eastAsia="ru-RU" w:bidi="ru-RU"/>
        </w:rPr>
        <w:t>рать оптимальные подходы к лечению;</w:t>
      </w:r>
    </w:p>
    <w:p w14:paraId="25F3BDA6" w14:textId="2A759E90" w:rsidR="009A4ED1" w:rsidRPr="009A5BE5" w:rsidRDefault="009A4ED1" w:rsidP="0034766A">
      <w:pPr>
        <w:pStyle w:val="af6"/>
        <w:numPr>
          <w:ilvl w:val="0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 w:rsidRPr="009A5BE5">
        <w:rPr>
          <w:color w:val="000000"/>
          <w:lang w:eastAsia="ru-RU" w:bidi="ru-RU"/>
        </w:rPr>
        <w:t xml:space="preserve">провести отбор </w:t>
      </w:r>
      <w:r w:rsidR="008E6F3C" w:rsidRPr="009A5BE5">
        <w:rPr>
          <w:color w:val="000000"/>
          <w:lang w:eastAsia="ru-RU" w:bidi="ru-RU"/>
        </w:rPr>
        <w:t>пациентов,</w:t>
      </w:r>
      <w:r w:rsidRPr="009A5BE5">
        <w:rPr>
          <w:color w:val="000000"/>
          <w:lang w:eastAsia="ru-RU" w:bidi="ru-RU"/>
        </w:rPr>
        <w:t xml:space="preserve"> нуждающихся в </w:t>
      </w:r>
      <w:r w:rsidR="0025141F" w:rsidRPr="009A5BE5">
        <w:rPr>
          <w:color w:val="000000"/>
          <w:lang w:eastAsia="ru-RU" w:bidi="ru-RU"/>
        </w:rPr>
        <w:t>хирургическом</w:t>
      </w:r>
      <w:r w:rsidR="00F33B3D" w:rsidRPr="009A5BE5">
        <w:rPr>
          <w:color w:val="000000"/>
          <w:lang w:eastAsia="ru-RU" w:bidi="ru-RU"/>
        </w:rPr>
        <w:t xml:space="preserve"> лечении</w:t>
      </w:r>
      <w:r w:rsidR="008E6F3C" w:rsidRPr="009A5BE5">
        <w:rPr>
          <w:color w:val="000000"/>
          <w:lang w:eastAsia="ru-RU" w:bidi="ru-RU"/>
        </w:rPr>
        <w:t>;</w:t>
      </w:r>
    </w:p>
    <w:p w14:paraId="75990410" w14:textId="49DE3C32" w:rsidR="0025141F" w:rsidRPr="009A5BE5" w:rsidRDefault="0025141F" w:rsidP="0034766A">
      <w:pPr>
        <w:pStyle w:val="af6"/>
        <w:numPr>
          <w:ilvl w:val="0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 w:rsidRPr="009A5BE5">
        <w:rPr>
          <w:color w:val="000000"/>
          <w:lang w:eastAsia="ru-RU" w:bidi="ru-RU"/>
        </w:rPr>
        <w:t>провести отбор пациентов, нуждающихся в медикаментозном лечении;</w:t>
      </w:r>
    </w:p>
    <w:p w14:paraId="12BF62FF" w14:textId="4BFF4F66" w:rsidR="008D2802" w:rsidRPr="009A5BE5" w:rsidRDefault="008D2802" w:rsidP="0034766A">
      <w:pPr>
        <w:pStyle w:val="af6"/>
        <w:numPr>
          <w:ilvl w:val="0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 w:rsidRPr="009A5BE5">
        <w:rPr>
          <w:color w:val="000000"/>
          <w:lang w:eastAsia="ru-RU" w:bidi="ru-RU"/>
        </w:rPr>
        <w:t xml:space="preserve">провести отбор </w:t>
      </w:r>
      <w:r w:rsidR="008E6F3C" w:rsidRPr="009A5BE5">
        <w:rPr>
          <w:color w:val="000000"/>
          <w:lang w:eastAsia="ru-RU" w:bidi="ru-RU"/>
        </w:rPr>
        <w:t>пациентов,</w:t>
      </w:r>
      <w:r w:rsidRPr="009A5BE5">
        <w:rPr>
          <w:color w:val="000000"/>
          <w:lang w:eastAsia="ru-RU" w:bidi="ru-RU"/>
        </w:rPr>
        <w:t xml:space="preserve"> </w:t>
      </w:r>
      <w:r w:rsidR="00F33B3D" w:rsidRPr="009A5BE5">
        <w:rPr>
          <w:color w:val="000000"/>
          <w:lang w:eastAsia="ru-RU" w:bidi="ru-RU"/>
        </w:rPr>
        <w:t>нуждающихся в д</w:t>
      </w:r>
      <w:r w:rsidR="008E6F3C" w:rsidRPr="009A5BE5">
        <w:rPr>
          <w:color w:val="000000"/>
          <w:lang w:eastAsia="ru-RU" w:bidi="ru-RU"/>
        </w:rPr>
        <w:t>инамическом наблюдении</w:t>
      </w:r>
      <w:r w:rsidR="0025141F" w:rsidRPr="009A5BE5">
        <w:rPr>
          <w:color w:val="000000"/>
          <w:lang w:eastAsia="ru-RU" w:bidi="ru-RU"/>
        </w:rPr>
        <w:t>;</w:t>
      </w:r>
    </w:p>
    <w:p w14:paraId="5345945F" w14:textId="29EBAB1B" w:rsidR="00BB7517" w:rsidRPr="009A5BE5" w:rsidRDefault="008E6F3C" w:rsidP="0034766A">
      <w:pPr>
        <w:pStyle w:val="af6"/>
        <w:numPr>
          <w:ilvl w:val="0"/>
          <w:numId w:val="11"/>
        </w:numPr>
        <w:spacing w:line="274" w:lineRule="exact"/>
        <w:jc w:val="both"/>
      </w:pPr>
      <w:r w:rsidRPr="009A5BE5">
        <w:rPr>
          <w:color w:val="000000"/>
          <w:lang w:eastAsia="ru-RU" w:bidi="ru-RU"/>
        </w:rPr>
        <w:t xml:space="preserve">назначить и </w:t>
      </w:r>
      <w:r w:rsidR="00BB7517" w:rsidRPr="009A5BE5">
        <w:rPr>
          <w:color w:val="000000"/>
          <w:lang w:eastAsia="ru-RU" w:bidi="ru-RU"/>
        </w:rPr>
        <w:t xml:space="preserve">интерпретировать результаты </w:t>
      </w:r>
      <w:r w:rsidR="00F33B3D" w:rsidRPr="009A5BE5">
        <w:rPr>
          <w:color w:val="000000"/>
          <w:lang w:eastAsia="ru-RU" w:bidi="ru-RU"/>
        </w:rPr>
        <w:t>различных методов исследования</w:t>
      </w:r>
      <w:r w:rsidRPr="009A5BE5">
        <w:rPr>
          <w:color w:val="000000"/>
          <w:lang w:eastAsia="ru-RU" w:bidi="ru-RU"/>
        </w:rPr>
        <w:t>:</w:t>
      </w:r>
    </w:p>
    <w:p w14:paraId="7D183CC1" w14:textId="77777777" w:rsidR="009A5BE5" w:rsidRPr="009A5BE5" w:rsidRDefault="009A5BE5" w:rsidP="009A5BE5">
      <w:pPr>
        <w:pStyle w:val="af6"/>
        <w:numPr>
          <w:ilvl w:val="1"/>
          <w:numId w:val="11"/>
        </w:numPr>
        <w:spacing w:line="274" w:lineRule="exact"/>
        <w:jc w:val="both"/>
      </w:pPr>
      <w:r w:rsidRPr="0025141F">
        <w:rPr>
          <w:color w:val="000000"/>
          <w:lang w:eastAsia="ru-RU" w:bidi="ru-RU"/>
        </w:rPr>
        <w:t>УЗИ околощитовидных желез, сцинтиграфия околощитовидных желез с технетрилом, МСКТ органов шеи и средостения с контрастом, пункционная биопсия с исследованием смыва с иглы на ПТГ</w:t>
      </w:r>
    </w:p>
    <w:p w14:paraId="264572EB" w14:textId="6EFC8E03" w:rsidR="00BB51D2" w:rsidRDefault="008E6F3C" w:rsidP="0034766A">
      <w:pPr>
        <w:pStyle w:val="af6"/>
        <w:numPr>
          <w:ilvl w:val="1"/>
          <w:numId w:val="11"/>
        </w:numPr>
        <w:spacing w:line="274" w:lineRule="exact"/>
        <w:jc w:val="both"/>
      </w:pPr>
      <w:r w:rsidRPr="009A5BE5">
        <w:t>рентгеновскую</w:t>
      </w:r>
      <w:r w:rsidR="00795B22" w:rsidRPr="009A5BE5">
        <w:t xml:space="preserve"> денситометри</w:t>
      </w:r>
      <w:r w:rsidRPr="009A5BE5">
        <w:t>ю</w:t>
      </w:r>
      <w:r w:rsidR="00795B22" w:rsidRPr="009A5BE5">
        <w:t xml:space="preserve"> (Т-критерий, </w:t>
      </w:r>
      <w:r w:rsidR="00795B22" w:rsidRPr="009A5BE5">
        <w:rPr>
          <w:lang w:val="en-US"/>
        </w:rPr>
        <w:t>Z</w:t>
      </w:r>
      <w:r w:rsidR="00F33B3D" w:rsidRPr="009A5BE5">
        <w:t>-критери</w:t>
      </w:r>
      <w:r w:rsidR="00795B22" w:rsidRPr="009A5BE5">
        <w:t>й и другие параме</w:t>
      </w:r>
      <w:r w:rsidR="00F33B3D" w:rsidRPr="009A5BE5">
        <w:t>тры)</w:t>
      </w:r>
      <w:r w:rsidRPr="009A5BE5">
        <w:t>;</w:t>
      </w:r>
    </w:p>
    <w:p w14:paraId="5156742B" w14:textId="368AA3CD" w:rsidR="00CF45AA" w:rsidRDefault="008E6F3C" w:rsidP="0034766A">
      <w:pPr>
        <w:pStyle w:val="af6"/>
        <w:numPr>
          <w:ilvl w:val="1"/>
          <w:numId w:val="11"/>
        </w:numPr>
        <w:spacing w:line="274" w:lineRule="exact"/>
        <w:jc w:val="both"/>
      </w:pPr>
      <w:r w:rsidRPr="009A5BE5">
        <w:t>боковую</w:t>
      </w:r>
      <w:r w:rsidR="00795B22" w:rsidRPr="009A5BE5">
        <w:t xml:space="preserve"> </w:t>
      </w:r>
      <w:r w:rsidRPr="009A5BE5">
        <w:t>рентгенографию</w:t>
      </w:r>
      <w:r w:rsidR="00F33B3D" w:rsidRPr="009A5BE5">
        <w:t xml:space="preserve"> позвоночника</w:t>
      </w:r>
      <w:r w:rsidR="009A5BE5" w:rsidRPr="009A5BE5">
        <w:t xml:space="preserve"> или пораженных участков скелета</w:t>
      </w:r>
      <w:r w:rsidRPr="009A5BE5">
        <w:t>;</w:t>
      </w:r>
    </w:p>
    <w:p w14:paraId="67431F03" w14:textId="41114BEF" w:rsidR="009A5BE5" w:rsidRPr="009A5BE5" w:rsidRDefault="009A5BE5" w:rsidP="0034766A">
      <w:pPr>
        <w:pStyle w:val="af6"/>
        <w:numPr>
          <w:ilvl w:val="1"/>
          <w:numId w:val="11"/>
        </w:numPr>
        <w:spacing w:line="274" w:lineRule="exact"/>
        <w:jc w:val="both"/>
      </w:pPr>
      <w:r w:rsidRPr="009A5BE5">
        <w:rPr>
          <w:color w:val="000000"/>
          <w:lang w:eastAsia="ru-RU" w:bidi="ru-RU"/>
        </w:rPr>
        <w:t>УЗИ или МСКТ почек, расчет СКФ</w:t>
      </w:r>
    </w:p>
    <w:p w14:paraId="6BFD6553" w14:textId="0FDA6DC4" w:rsidR="009A5BE5" w:rsidRPr="009A5BE5" w:rsidRDefault="009A5BE5" w:rsidP="0034766A">
      <w:pPr>
        <w:pStyle w:val="af6"/>
        <w:numPr>
          <w:ilvl w:val="1"/>
          <w:numId w:val="11"/>
        </w:numPr>
        <w:spacing w:line="274" w:lineRule="exact"/>
        <w:jc w:val="both"/>
      </w:pPr>
      <w:r w:rsidRPr="009A5BE5">
        <w:rPr>
          <w:color w:val="000000"/>
          <w:lang w:eastAsia="ru-RU" w:bidi="ru-RU"/>
        </w:rPr>
        <w:t>эзофагогастродуоденоскопи</w:t>
      </w:r>
      <w:r>
        <w:rPr>
          <w:color w:val="000000"/>
          <w:lang w:eastAsia="ru-RU" w:bidi="ru-RU"/>
        </w:rPr>
        <w:t>ю</w:t>
      </w:r>
      <w:r w:rsidRPr="009A5BE5">
        <w:rPr>
          <w:color w:val="000000"/>
          <w:lang w:eastAsia="ru-RU" w:bidi="ru-RU"/>
        </w:rPr>
        <w:t>,</w:t>
      </w:r>
    </w:p>
    <w:p w14:paraId="0921468E" w14:textId="6B56D56A" w:rsidR="00BB51D2" w:rsidRPr="009A5BE5" w:rsidRDefault="00F33B3D" w:rsidP="009A5BE5">
      <w:pPr>
        <w:pStyle w:val="af6"/>
        <w:numPr>
          <w:ilvl w:val="1"/>
          <w:numId w:val="11"/>
        </w:numPr>
        <w:spacing w:line="274" w:lineRule="exact"/>
        <w:jc w:val="both"/>
      </w:pPr>
      <w:r w:rsidRPr="009A5BE5">
        <w:t>рутинные биохимические исследования для</w:t>
      </w:r>
      <w:r w:rsidR="009A5BE5" w:rsidRPr="009A5BE5">
        <w:t xml:space="preserve"> оценки прогрессирования заболевания</w:t>
      </w:r>
      <w:r w:rsidR="008E6F3C" w:rsidRPr="009A5BE5">
        <w:t>;</w:t>
      </w:r>
    </w:p>
    <w:p w14:paraId="76356AF7" w14:textId="381E057C" w:rsidR="00663C5A" w:rsidRPr="009A5BE5" w:rsidRDefault="00663C5A" w:rsidP="0034766A">
      <w:pPr>
        <w:pStyle w:val="af6"/>
        <w:numPr>
          <w:ilvl w:val="0"/>
          <w:numId w:val="11"/>
        </w:numPr>
        <w:spacing w:line="274" w:lineRule="exact"/>
        <w:jc w:val="both"/>
      </w:pPr>
      <w:r w:rsidRPr="009A5BE5">
        <w:rPr>
          <w:color w:val="000000"/>
          <w:lang w:eastAsia="ru-RU" w:bidi="ru-RU"/>
        </w:rPr>
        <w:t xml:space="preserve">оценить результаты </w:t>
      </w:r>
      <w:r w:rsidR="00795B22" w:rsidRPr="009A5BE5">
        <w:rPr>
          <w:color w:val="000000"/>
          <w:lang w:eastAsia="ru-RU" w:bidi="ru-RU"/>
        </w:rPr>
        <w:t>клинического, биохимического и гормонального</w:t>
      </w:r>
      <w:r w:rsidRPr="009A5BE5">
        <w:rPr>
          <w:color w:val="000000"/>
          <w:lang w:eastAsia="ru-RU" w:bidi="ru-RU"/>
        </w:rPr>
        <w:t xml:space="preserve"> </w:t>
      </w:r>
      <w:r w:rsidR="00795B22" w:rsidRPr="009A5BE5">
        <w:rPr>
          <w:color w:val="000000"/>
          <w:lang w:eastAsia="ru-RU" w:bidi="ru-RU"/>
        </w:rPr>
        <w:t>анализа</w:t>
      </w:r>
      <w:r w:rsidR="006503F5" w:rsidRPr="009A5BE5">
        <w:rPr>
          <w:color w:val="000000"/>
          <w:lang w:eastAsia="ru-RU" w:bidi="ru-RU"/>
        </w:rPr>
        <w:t>, а также анализа на маркеры метаболизма костной ткани</w:t>
      </w:r>
      <w:r w:rsidR="00795B22" w:rsidRPr="009A5BE5">
        <w:rPr>
          <w:color w:val="000000"/>
          <w:lang w:eastAsia="ru-RU" w:bidi="ru-RU"/>
        </w:rPr>
        <w:t xml:space="preserve"> при выявлении остеоопороза</w:t>
      </w:r>
      <w:r w:rsidR="008E6F3C" w:rsidRPr="009A5BE5">
        <w:rPr>
          <w:color w:val="000000"/>
          <w:lang w:eastAsia="ru-RU" w:bidi="ru-RU"/>
        </w:rPr>
        <w:t>.</w:t>
      </w:r>
    </w:p>
    <w:p w14:paraId="7A5586AE" w14:textId="77777777" w:rsidR="004671DA" w:rsidRPr="009A5BE5" w:rsidRDefault="004671DA" w:rsidP="0098253B">
      <w:pPr>
        <w:pStyle w:val="af6"/>
        <w:spacing w:line="274" w:lineRule="exact"/>
        <w:ind w:left="1780"/>
        <w:jc w:val="both"/>
      </w:pPr>
    </w:p>
    <w:p w14:paraId="3E1CB247" w14:textId="77777777" w:rsidR="00663C5A" w:rsidRPr="009A5BE5" w:rsidRDefault="00663C5A" w:rsidP="00663C5A">
      <w:pPr>
        <w:spacing w:after="0" w:line="274" w:lineRule="exact"/>
        <w:ind w:left="1060"/>
        <w:jc w:val="both"/>
        <w:rPr>
          <w:rFonts w:ascii="Times New Roman" w:hAnsi="Times New Roman"/>
          <w:sz w:val="24"/>
          <w:szCs w:val="24"/>
        </w:rPr>
      </w:pPr>
      <w:r w:rsidRPr="009A5BE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окончании обучения врач-специалист </w:t>
      </w:r>
      <w:r w:rsidRPr="009A5BE5">
        <w:rPr>
          <w:rStyle w:val="Bodytext2"/>
          <w:rFonts w:eastAsia="Tahoma"/>
        </w:rPr>
        <w:t>должен владеть:</w:t>
      </w:r>
    </w:p>
    <w:p w14:paraId="6DF02B60" w14:textId="42084E8B" w:rsidR="00E56081" w:rsidRPr="009A5BE5" w:rsidRDefault="00663C5A" w:rsidP="0034766A">
      <w:pPr>
        <w:pStyle w:val="af6"/>
        <w:numPr>
          <w:ilvl w:val="0"/>
          <w:numId w:val="12"/>
        </w:numPr>
        <w:spacing w:line="274" w:lineRule="exact"/>
      </w:pPr>
      <w:r w:rsidRPr="009A5BE5">
        <w:rPr>
          <w:color w:val="000000"/>
          <w:lang w:eastAsia="ru-RU" w:bidi="ru-RU"/>
        </w:rPr>
        <w:t>навы</w:t>
      </w:r>
      <w:r w:rsidR="0098671E" w:rsidRPr="009A5BE5">
        <w:rPr>
          <w:color w:val="000000"/>
          <w:lang w:eastAsia="ru-RU" w:bidi="ru-RU"/>
        </w:rPr>
        <w:t>ками первичного консультирования</w:t>
      </w:r>
      <w:r w:rsidRPr="009A5BE5">
        <w:rPr>
          <w:color w:val="000000"/>
          <w:lang w:eastAsia="ru-RU" w:bidi="ru-RU"/>
        </w:rPr>
        <w:t xml:space="preserve"> по поводу </w:t>
      </w:r>
      <w:r w:rsidR="000F758E" w:rsidRPr="009A5BE5">
        <w:rPr>
          <w:color w:val="000000"/>
          <w:lang w:eastAsia="ru-RU" w:bidi="ru-RU"/>
        </w:rPr>
        <w:t xml:space="preserve">выявления пациентов с </w:t>
      </w:r>
      <w:r w:rsidR="009A5BE5" w:rsidRPr="009A5BE5">
        <w:rPr>
          <w:color w:val="000000"/>
          <w:lang w:eastAsia="ru-RU" w:bidi="ru-RU"/>
        </w:rPr>
        <w:t>подозрением на первичный гиперпаратиреоз</w:t>
      </w:r>
      <w:r w:rsidR="008E6F3C" w:rsidRPr="009A5BE5">
        <w:rPr>
          <w:color w:val="000000"/>
          <w:lang w:eastAsia="ru-RU" w:bidi="ru-RU"/>
        </w:rPr>
        <w:t>;</w:t>
      </w:r>
    </w:p>
    <w:p w14:paraId="31BCFD0F" w14:textId="36087F3D" w:rsidR="00E31657" w:rsidRPr="009E71FD" w:rsidRDefault="00E56081" w:rsidP="0034766A">
      <w:pPr>
        <w:pStyle w:val="af6"/>
        <w:numPr>
          <w:ilvl w:val="0"/>
          <w:numId w:val="12"/>
        </w:numPr>
        <w:spacing w:line="274" w:lineRule="exact"/>
      </w:pPr>
      <w:r w:rsidRPr="009E71FD">
        <w:rPr>
          <w:color w:val="000000"/>
          <w:lang w:eastAsia="ru-RU" w:bidi="ru-RU"/>
        </w:rPr>
        <w:t>навыками</w:t>
      </w:r>
      <w:r w:rsidR="00E31657" w:rsidRPr="009E71FD">
        <w:rPr>
          <w:color w:val="000000"/>
          <w:lang w:eastAsia="ru-RU" w:bidi="ru-RU"/>
        </w:rPr>
        <w:t xml:space="preserve"> </w:t>
      </w:r>
      <w:r w:rsidR="00663C5A" w:rsidRPr="009E71FD">
        <w:rPr>
          <w:color w:val="000000"/>
          <w:lang w:eastAsia="ru-RU" w:bidi="ru-RU"/>
        </w:rPr>
        <w:t>консуль</w:t>
      </w:r>
      <w:r w:rsidR="000F758E" w:rsidRPr="009E71FD">
        <w:rPr>
          <w:color w:val="000000"/>
          <w:lang w:eastAsia="ru-RU" w:bidi="ru-RU"/>
        </w:rPr>
        <w:t xml:space="preserve">тирования по диагностике и дифференциальной диагностике </w:t>
      </w:r>
      <w:r w:rsidR="009A5BE5" w:rsidRPr="009E71FD">
        <w:rPr>
          <w:color w:val="000000"/>
          <w:lang w:eastAsia="ru-RU" w:bidi="ru-RU"/>
        </w:rPr>
        <w:t>первичного гиперпаратиреоза</w:t>
      </w:r>
      <w:r w:rsidR="008E6F3C" w:rsidRPr="009E71FD">
        <w:rPr>
          <w:color w:val="000000"/>
          <w:lang w:eastAsia="ru-RU" w:bidi="ru-RU"/>
        </w:rPr>
        <w:t>;</w:t>
      </w:r>
    </w:p>
    <w:p w14:paraId="3A44F39A" w14:textId="5896072F" w:rsidR="00E31657" w:rsidRPr="009E71FD" w:rsidRDefault="00661DDB" w:rsidP="0034766A">
      <w:pPr>
        <w:pStyle w:val="af6"/>
        <w:numPr>
          <w:ilvl w:val="0"/>
          <w:numId w:val="12"/>
        </w:numPr>
        <w:spacing w:line="274" w:lineRule="exact"/>
      </w:pPr>
      <w:r w:rsidRPr="009E71FD">
        <w:rPr>
          <w:color w:val="000000"/>
          <w:lang w:eastAsia="ru-RU" w:bidi="ru-RU"/>
        </w:rPr>
        <w:t>навыками выявления других заболеваний</w:t>
      </w:r>
      <w:r w:rsidR="009A5BE5" w:rsidRPr="009E71FD">
        <w:rPr>
          <w:color w:val="000000"/>
          <w:lang w:eastAsia="ru-RU" w:bidi="ru-RU"/>
        </w:rPr>
        <w:t>, сопровождающихся нарушением фосфорно-кальциевого обмена</w:t>
      </w:r>
      <w:r w:rsidR="008E6F3C" w:rsidRPr="009E71FD">
        <w:rPr>
          <w:color w:val="000000"/>
          <w:lang w:eastAsia="ru-RU" w:bidi="ru-RU"/>
        </w:rPr>
        <w:t>;</w:t>
      </w:r>
    </w:p>
    <w:p w14:paraId="40605898" w14:textId="5C39C755" w:rsidR="009E71FD" w:rsidRPr="009E71FD" w:rsidRDefault="009E71FD" w:rsidP="0034766A">
      <w:pPr>
        <w:pStyle w:val="af6"/>
        <w:numPr>
          <w:ilvl w:val="0"/>
          <w:numId w:val="12"/>
        </w:numPr>
        <w:spacing w:line="274" w:lineRule="exact"/>
      </w:pPr>
      <w:r w:rsidRPr="009E71FD">
        <w:rPr>
          <w:color w:val="000000"/>
          <w:lang w:eastAsia="ru-RU" w:bidi="ru-RU"/>
        </w:rPr>
        <w:t>навыками консультирования пациентов после проведения им хирургического лечения первичного гиперпаратиреоза;</w:t>
      </w:r>
    </w:p>
    <w:p w14:paraId="4200E868" w14:textId="64CE673D" w:rsidR="00663C5A" w:rsidRPr="009E71FD" w:rsidRDefault="00663C5A" w:rsidP="0034766A">
      <w:pPr>
        <w:pStyle w:val="af6"/>
        <w:numPr>
          <w:ilvl w:val="0"/>
          <w:numId w:val="12"/>
        </w:numPr>
        <w:spacing w:line="274" w:lineRule="exact"/>
        <w:jc w:val="both"/>
      </w:pPr>
      <w:r w:rsidRPr="009E71FD">
        <w:rPr>
          <w:color w:val="000000"/>
          <w:lang w:eastAsia="ru-RU" w:bidi="ru-RU"/>
        </w:rPr>
        <w:t xml:space="preserve">навыками </w:t>
      </w:r>
      <w:r w:rsidR="00661DDB" w:rsidRPr="009E71FD">
        <w:rPr>
          <w:color w:val="000000"/>
          <w:lang w:eastAsia="ru-RU" w:bidi="ru-RU"/>
        </w:rPr>
        <w:t xml:space="preserve">назначения медикаментозной терапии и </w:t>
      </w:r>
      <w:r w:rsidRPr="009E71FD">
        <w:rPr>
          <w:color w:val="000000"/>
          <w:lang w:eastAsia="ru-RU" w:bidi="ru-RU"/>
        </w:rPr>
        <w:t>проведения консультирования в процессе применения</w:t>
      </w:r>
      <w:r w:rsidR="00423D20" w:rsidRPr="009E71FD">
        <w:rPr>
          <w:color w:val="000000"/>
          <w:lang w:eastAsia="ru-RU" w:bidi="ru-RU"/>
        </w:rPr>
        <w:t xml:space="preserve"> медикаментозного лечения</w:t>
      </w:r>
      <w:r w:rsidRPr="009E71FD">
        <w:rPr>
          <w:color w:val="000000"/>
          <w:lang w:eastAsia="ru-RU" w:bidi="ru-RU"/>
        </w:rPr>
        <w:t xml:space="preserve"> (коррекция побочных эффектов, динамическое наблюдение, дополнительное консультирование по режиму исп</w:t>
      </w:r>
      <w:r w:rsidR="00746BA7" w:rsidRPr="009E71FD">
        <w:rPr>
          <w:color w:val="000000"/>
          <w:lang w:eastAsia="ru-RU" w:bidi="ru-RU"/>
        </w:rPr>
        <w:t xml:space="preserve">ользования </w:t>
      </w:r>
      <w:r w:rsidR="00661DDB" w:rsidRPr="009E71FD">
        <w:rPr>
          <w:color w:val="000000"/>
          <w:lang w:eastAsia="ru-RU" w:bidi="ru-RU"/>
        </w:rPr>
        <w:t>лекарственных</w:t>
      </w:r>
      <w:r w:rsidR="00746BA7" w:rsidRPr="009E71FD">
        <w:rPr>
          <w:color w:val="000000"/>
          <w:lang w:eastAsia="ru-RU" w:bidi="ru-RU"/>
        </w:rPr>
        <w:t xml:space="preserve"> средств</w:t>
      </w:r>
      <w:r w:rsidR="008E6F3C" w:rsidRPr="009E71FD">
        <w:rPr>
          <w:color w:val="000000"/>
          <w:lang w:eastAsia="ru-RU" w:bidi="ru-RU"/>
        </w:rPr>
        <w:t>).</w:t>
      </w:r>
    </w:p>
    <w:p w14:paraId="37E0AF4E" w14:textId="77777777" w:rsidR="0011564A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1B225CB" w14:textId="77777777" w:rsidR="0011564A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A60AA25" w14:textId="77777777" w:rsidR="0011564A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196C3FA3" w14:textId="77777777" w:rsidR="00695C9C" w:rsidRPr="00693782" w:rsidRDefault="00695C9C" w:rsidP="0034766A">
      <w:pPr>
        <w:widowControl w:val="0"/>
        <w:numPr>
          <w:ilvl w:val="0"/>
          <w:numId w:val="5"/>
        </w:numPr>
        <w:tabs>
          <w:tab w:val="left" w:pos="2777"/>
        </w:tabs>
        <w:spacing w:after="0" w:line="283" w:lineRule="exact"/>
        <w:ind w:left="720" w:hanging="360"/>
        <w:jc w:val="center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ТРЕБОВАНИЯ К ИТОГОВОЙ АТТЕСТАЦИИ</w:t>
      </w:r>
    </w:p>
    <w:p w14:paraId="68D1FCCC" w14:textId="72C31066" w:rsidR="00695C9C" w:rsidRPr="00693782" w:rsidRDefault="00695C9C" w:rsidP="00695C9C">
      <w:pPr>
        <w:spacing w:after="0" w:line="283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Итоговая аттестация по дополнительной профессиональной программе повышения квалификации врачей по теме </w:t>
      </w:r>
      <w:r w:rsidR="00746BA7">
        <w:rPr>
          <w:rFonts w:ascii="Times New Roman" w:hAnsi="Times New Roman"/>
          <w:color w:val="000000"/>
          <w:sz w:val="24"/>
          <w:szCs w:val="24"/>
          <w:lang w:eastAsia="ru-RU" w:bidi="ru-RU"/>
        </w:rPr>
        <w:t>«</w:t>
      </w:r>
      <w:r w:rsidR="0056695E">
        <w:rPr>
          <w:rFonts w:ascii="Times New Roman" w:eastAsia="Times New Roman" w:hAnsi="Times New Roman"/>
          <w:sz w:val="24"/>
          <w:szCs w:val="24"/>
          <w:lang w:eastAsia="zh-CN"/>
        </w:rPr>
        <w:t>Первичный гиперпаратиреоз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» проводится в форме экзамена и должна выявлять теоретическую и практическую подготовку врача-специалиста в соответствии с требованиями квалификационных характеристик и профессиональных стандартов.</w:t>
      </w:r>
    </w:p>
    <w:p w14:paraId="5ADBFADF" w14:textId="33871D9B" w:rsidR="00695C9C" w:rsidRPr="00693782" w:rsidRDefault="00695C9C" w:rsidP="00695C9C">
      <w:pPr>
        <w:spacing w:after="0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Обучающийся допускается к итоговой аттестации после изучения дисциплин в объеме, предусмотренном учебным планом дополнительной профессиональной программы повышения квалификации врачей по теме «</w:t>
      </w:r>
      <w:r w:rsidR="0056695E">
        <w:rPr>
          <w:rFonts w:ascii="Times New Roman" w:eastAsia="Times New Roman" w:hAnsi="Times New Roman"/>
          <w:sz w:val="24"/>
          <w:szCs w:val="24"/>
          <w:lang w:eastAsia="zh-CN"/>
        </w:rPr>
        <w:t>Первичный гиперпаратиреоз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».</w:t>
      </w:r>
    </w:p>
    <w:p w14:paraId="443411E8" w14:textId="29CCF62D" w:rsidR="00695C9C" w:rsidRPr="00693782" w:rsidRDefault="00695C9C" w:rsidP="00695C9C">
      <w:pPr>
        <w:spacing w:after="0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Лица, освоившие программу дополнительной профессиональной программы повышения квалификации врачей по теме «</w:t>
      </w:r>
      <w:r w:rsidR="0056695E">
        <w:rPr>
          <w:rFonts w:ascii="Times New Roman" w:eastAsia="Times New Roman" w:hAnsi="Times New Roman"/>
          <w:sz w:val="24"/>
          <w:szCs w:val="24"/>
          <w:lang w:eastAsia="zh-CN"/>
        </w:rPr>
        <w:t>Первичный гиперпаратиреоз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» и успешно прошедшие итоговую аттестацию, получают документ о дополнительном профессиональном образовании - удостоверение о повышении квалификации</w:t>
      </w:r>
      <w:r w:rsidR="000E21A4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(при изучении данной программы ПК как модуля сертификационного цикла, после завершения полного курса повышения квалификации (суммарно 144 часов и более) может выдаваться</w:t>
      </w:r>
      <w:r w:rsidR="000E21A4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0E21A4" w:rsidRP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сертификат</w:t>
      </w:r>
      <w:r w:rsidR="008E6F3C" w:rsidRP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)</w:t>
      </w:r>
      <w:r w:rsidRP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.</w:t>
      </w:r>
    </w:p>
    <w:p w14:paraId="55EEB4BD" w14:textId="05BB3A96" w:rsidR="004C77FF" w:rsidRDefault="00695C9C" w:rsidP="009E71FD">
      <w:pPr>
        <w:spacing w:after="1111" w:line="278" w:lineRule="exact"/>
        <w:ind w:right="160" w:firstLine="80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Лицам, не прошедшим итоговой аттестации или получившим на итоговой аттестации неудовлетворительные результаты, а также лицам, освоившим часть дополнительной профессиональной программы и (или) отчисленным из </w:t>
      </w:r>
      <w:r w:rsidR="00412156">
        <w:rPr>
          <w:rFonts w:ascii="Times New Roman" w:hAnsi="Times New Roman"/>
          <w:color w:val="000000"/>
          <w:sz w:val="24"/>
          <w:szCs w:val="24"/>
          <w:lang w:eastAsia="ru-RU" w:bidi="ru-RU"/>
        </w:rPr>
        <w:t>ФГБУ «</w:t>
      </w:r>
      <w:r w:rsidR="009E71FD">
        <w:rPr>
          <w:rFonts w:ascii="Times New Roman" w:hAnsi="Times New Roman"/>
          <w:color w:val="000000"/>
          <w:sz w:val="24"/>
          <w:szCs w:val="24"/>
          <w:lang w:eastAsia="ru-RU" w:bidi="ru-RU"/>
        </w:rPr>
        <w:t>Н</w:t>
      </w:r>
      <w:r w:rsidR="009E71FD" w:rsidRPr="009E71FD">
        <w:rPr>
          <w:rFonts w:ascii="Times New Roman" w:hAnsi="Times New Roman"/>
          <w:color w:val="000000"/>
          <w:sz w:val="24"/>
          <w:szCs w:val="24"/>
          <w:lang w:eastAsia="ru-RU" w:bidi="ru-RU"/>
        </w:rPr>
        <w:t>ациональный медицинский</w:t>
      </w:r>
      <w:r w:rsidR="009E71FD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9E71FD" w:rsidRPr="009E71FD">
        <w:rPr>
          <w:rFonts w:ascii="Times New Roman" w:hAnsi="Times New Roman"/>
          <w:color w:val="000000"/>
          <w:sz w:val="24"/>
          <w:szCs w:val="24"/>
          <w:lang w:eastAsia="ru-RU" w:bidi="ru-RU"/>
        </w:rPr>
        <w:t>исследовательский центр эндокринологии</w:t>
      </w:r>
      <w:r w:rsidR="00412156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» 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Минздрава России, выдается справка об обучении или о периоде обучения.</w:t>
      </w:r>
      <w:r w:rsidR="004C77FF">
        <w:rPr>
          <w:rFonts w:ascii="Times New Roman" w:eastAsia="Times New Roman" w:hAnsi="Times New Roman"/>
          <w:b/>
          <w:sz w:val="24"/>
          <w:szCs w:val="24"/>
          <w:lang w:eastAsia="zh-CN"/>
        </w:rPr>
        <w:br w:type="page"/>
      </w:r>
    </w:p>
    <w:p w14:paraId="41989FA3" w14:textId="77777777" w:rsidR="006B7C3D" w:rsidRPr="00841E53" w:rsidRDefault="006B7C3D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841E53">
        <w:rPr>
          <w:rFonts w:ascii="Times New Roman" w:eastAsia="Times New Roman" w:hAnsi="Times New Roman"/>
          <w:b/>
          <w:sz w:val="24"/>
          <w:szCs w:val="24"/>
          <w:lang w:eastAsia="zh-CN"/>
        </w:rPr>
        <w:t>УЧЕБНЫЙ ПЛАН</w:t>
      </w:r>
    </w:p>
    <w:p w14:paraId="17310D0E" w14:textId="77777777" w:rsidR="006B7C3D" w:rsidRPr="00841E53" w:rsidRDefault="006B7C3D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841E53">
        <w:rPr>
          <w:rFonts w:ascii="Times New Roman" w:eastAsia="Times New Roman" w:hAnsi="Times New Roman"/>
          <w:b/>
          <w:sz w:val="24"/>
          <w:szCs w:val="24"/>
          <w:lang w:eastAsia="zh-CN"/>
        </w:rPr>
        <w:t>ДОПОЛНИТЕЛЬНОЙ ПРОФЕССИОНАЛЬНОЙ ОБРАЗОВАТЕЛЬНОЙ ПРОГРАММЫ ПОВЫШЕНИЯ КВАЛИФИКАЦИИ</w:t>
      </w:r>
      <w:r w:rsidRPr="00841E53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</w:p>
    <w:p w14:paraId="4FCE8796" w14:textId="078F7E23" w:rsidR="006B7C3D" w:rsidRPr="00841E53" w:rsidRDefault="006B7C3D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841E53">
        <w:rPr>
          <w:rFonts w:ascii="Times New Roman" w:eastAsia="Times New Roman" w:hAnsi="Times New Roman"/>
          <w:b/>
          <w:sz w:val="28"/>
          <w:szCs w:val="28"/>
          <w:lang w:eastAsia="zh-CN"/>
        </w:rPr>
        <w:t>«</w:t>
      </w:r>
      <w:r w:rsidR="0056695E" w:rsidRPr="00841E53">
        <w:rPr>
          <w:rFonts w:ascii="Times New Roman" w:eastAsia="Times New Roman" w:hAnsi="Times New Roman"/>
          <w:b/>
          <w:sz w:val="24"/>
          <w:szCs w:val="24"/>
          <w:lang w:eastAsia="zh-CN"/>
        </w:rPr>
        <w:t>Первичный гиперпаратиреоз</w:t>
      </w:r>
      <w:r w:rsidRPr="00841E53">
        <w:rPr>
          <w:rFonts w:ascii="Times New Roman" w:eastAsia="Times New Roman" w:hAnsi="Times New Roman"/>
          <w:b/>
          <w:sz w:val="28"/>
          <w:szCs w:val="28"/>
          <w:lang w:eastAsia="zh-CN"/>
        </w:rPr>
        <w:t>»</w:t>
      </w:r>
    </w:p>
    <w:p w14:paraId="0F73E5FD" w14:textId="77777777" w:rsidR="006B7C3D" w:rsidRPr="00841E53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6C4ACCE3" w14:textId="496A20C3" w:rsidR="006B7C3D" w:rsidRPr="00C73C1E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41E53">
        <w:rPr>
          <w:rFonts w:ascii="Times New Roman" w:eastAsia="Times New Roman" w:hAnsi="Times New Roman"/>
          <w:b/>
          <w:sz w:val="28"/>
          <w:szCs w:val="28"/>
          <w:lang w:eastAsia="zh-CN"/>
        </w:rPr>
        <w:t>Категория обучающихся:</w:t>
      </w:r>
      <w:r w:rsidRPr="00841E53">
        <w:rPr>
          <w:rFonts w:ascii="Times New Roman" w:eastAsia="Times New Roman" w:hAnsi="Times New Roman"/>
          <w:sz w:val="28"/>
          <w:szCs w:val="28"/>
          <w:lang w:eastAsia="zh-CN"/>
        </w:rPr>
        <w:t xml:space="preserve"> врачи эндокринологи</w:t>
      </w:r>
      <w:r w:rsidR="00C73C1E" w:rsidRPr="00841E53">
        <w:rPr>
          <w:rFonts w:ascii="Times New Roman" w:eastAsia="Times New Roman" w:hAnsi="Times New Roman"/>
          <w:sz w:val="28"/>
          <w:szCs w:val="28"/>
          <w:lang w:eastAsia="zh-CN"/>
        </w:rPr>
        <w:t>, врачи общей (семейной) врачебной практики, вра</w:t>
      </w:r>
      <w:r w:rsidR="00841E53" w:rsidRPr="00841E53">
        <w:rPr>
          <w:rFonts w:ascii="Times New Roman" w:eastAsia="Times New Roman" w:hAnsi="Times New Roman"/>
          <w:sz w:val="28"/>
          <w:szCs w:val="28"/>
          <w:lang w:eastAsia="zh-CN"/>
        </w:rPr>
        <w:t>чи терапевты.</w:t>
      </w:r>
    </w:p>
    <w:p w14:paraId="0CA3003A" w14:textId="34C00178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Срок обучения:</w:t>
      </w:r>
      <w:r w:rsidR="008E6F3C">
        <w:rPr>
          <w:rFonts w:ascii="Times New Roman" w:eastAsia="Times New Roman" w:hAnsi="Times New Roman"/>
          <w:sz w:val="28"/>
          <w:szCs w:val="28"/>
          <w:lang w:eastAsia="zh-CN"/>
        </w:rPr>
        <w:t xml:space="preserve"> 36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часов (</w:t>
      </w:r>
      <w:r w:rsidR="00AC3F04">
        <w:rPr>
          <w:rFonts w:ascii="Times New Roman" w:eastAsia="Times New Roman" w:hAnsi="Times New Roman"/>
          <w:sz w:val="28"/>
          <w:szCs w:val="28"/>
          <w:lang w:eastAsia="zh-CN"/>
        </w:rPr>
        <w:t>1 неделя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>)</w:t>
      </w:r>
    </w:p>
    <w:p w14:paraId="644C69F0" w14:textId="77777777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Режим занятий: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 6 академических часов в день</w:t>
      </w:r>
    </w:p>
    <w:p w14:paraId="62891738" w14:textId="77777777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Форма обучения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: </w:t>
      </w: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очная с отрывом от работы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 (или дистанционно-очная)</w:t>
      </w:r>
    </w:p>
    <w:p w14:paraId="404CA2EC" w14:textId="77777777" w:rsidR="006B7C3D" w:rsidRPr="00D43512" w:rsidRDefault="006B7C3D" w:rsidP="006B7C3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571320EF" w14:textId="77777777" w:rsidR="006F2E62" w:rsidRDefault="006F2E62" w:rsidP="006F2E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commentRangeStart w:id="13"/>
      <w:r w:rsidRPr="00A41F42">
        <w:rPr>
          <w:rFonts w:ascii="Times New Roman" w:eastAsia="Times New Roman" w:hAnsi="Times New Roman"/>
          <w:b/>
          <w:sz w:val="28"/>
          <w:szCs w:val="28"/>
          <w:lang w:eastAsia="zh-CN"/>
          <w:rPrChange w:id="14" w:author="SVETLANA" w:date="2017-11-17T12:55:00Z">
            <w:rPr>
              <w:rFonts w:ascii="Times New Roman" w:eastAsia="Times New Roman" w:hAnsi="Times New Roman"/>
              <w:b/>
              <w:sz w:val="28"/>
              <w:szCs w:val="28"/>
              <w:highlight w:val="yellow"/>
              <w:lang w:eastAsia="zh-CN"/>
            </w:rPr>
          </w:rPrChange>
        </w:rPr>
        <w:t>Распределение часов по модулям (курсам)</w:t>
      </w:r>
      <w:commentRangeEnd w:id="13"/>
      <w:r w:rsidR="00C3000E" w:rsidRPr="00A41F42">
        <w:rPr>
          <w:rStyle w:val="aff8"/>
          <w:rFonts w:ascii="Times New Roman" w:hAnsi="Times New Roman"/>
          <w:lang w:eastAsia="ar-SA"/>
          <w:rPrChange w:id="15" w:author="SVETLANA" w:date="2017-11-17T12:55:00Z">
            <w:rPr>
              <w:rStyle w:val="aff8"/>
              <w:rFonts w:ascii="Times New Roman" w:hAnsi="Times New Roman"/>
              <w:highlight w:val="yellow"/>
              <w:lang w:eastAsia="ar-SA"/>
            </w:rPr>
          </w:rPrChange>
        </w:rPr>
        <w:commentReference w:id="13"/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3290"/>
        <w:gridCol w:w="808"/>
        <w:gridCol w:w="945"/>
        <w:gridCol w:w="1070"/>
        <w:gridCol w:w="992"/>
        <w:gridCol w:w="1104"/>
        <w:gridCol w:w="1142"/>
      </w:tblGrid>
      <w:tr w:rsidR="00DB2E27" w14:paraId="69C2FEDB" w14:textId="77777777" w:rsidTr="009A5BE5">
        <w:trPr>
          <w:trHeight w:val="2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4B91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6ABE2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Наименование разделов дисциплин и тем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CA509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Всего</w:t>
            </w:r>
          </w:p>
          <w:p w14:paraId="75A4435A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часов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373E" w14:textId="5F77CC61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 том числе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40F56" w14:textId="51A4E32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Форма</w:t>
            </w:r>
          </w:p>
          <w:p w14:paraId="50FD5492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конт-</w:t>
            </w:r>
          </w:p>
          <w:p w14:paraId="21A24879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роля</w:t>
            </w:r>
          </w:p>
        </w:tc>
      </w:tr>
      <w:tr w:rsidR="00DB2E27" w14:paraId="52FDDD64" w14:textId="77777777" w:rsidTr="00DB2E27">
        <w:trPr>
          <w:trHeight w:val="2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7FA89" w14:textId="77777777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357F3" w14:textId="77777777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1DAA0" w14:textId="77777777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DB55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commentRangeStart w:id="16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лекции</w:t>
            </w:r>
            <w:commentRangeEnd w:id="16"/>
            <w:r w:rsidR="00053C69">
              <w:rPr>
                <w:rStyle w:val="aff8"/>
                <w:rFonts w:ascii="Times New Roman" w:hAnsi="Times New Roman"/>
                <w:lang w:eastAsia="ar-SA"/>
              </w:rPr>
              <w:commentReference w:id="16"/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70FFD" w14:textId="77777777" w:rsidR="00DB2E27" w:rsidRDefault="00DB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commentRangeStart w:id="17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практические занятия</w:t>
            </w:r>
            <w:commentRangeEnd w:id="17"/>
            <w:r w:rsidR="008429BA">
              <w:rPr>
                <w:rStyle w:val="aff8"/>
                <w:rFonts w:ascii="Times New Roman" w:hAnsi="Times New Roman"/>
                <w:lang w:eastAsia="ar-SA"/>
              </w:rPr>
              <w:commentReference w:id="17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D3B05" w14:textId="77777777" w:rsidR="00DB2E27" w:rsidRDefault="00DB2E27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commentRangeStart w:id="18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семинары</w:t>
            </w:r>
            <w:commentRangeEnd w:id="18"/>
            <w:r w:rsidR="00053C69">
              <w:rPr>
                <w:rStyle w:val="aff8"/>
                <w:rFonts w:ascii="Times New Roman" w:hAnsi="Times New Roman"/>
                <w:lang w:eastAsia="ar-SA"/>
              </w:rPr>
              <w:commentReference w:id="18"/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D0AC" w14:textId="11E88A3F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commentRangeStart w:id="19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самостоятельная работа</w:t>
            </w:r>
            <w:commentRangeEnd w:id="19"/>
            <w:r w:rsidR="00053C69">
              <w:rPr>
                <w:rStyle w:val="aff8"/>
                <w:rFonts w:ascii="Times New Roman" w:hAnsi="Times New Roman"/>
                <w:lang w:eastAsia="ar-SA"/>
              </w:rPr>
              <w:commentReference w:id="19"/>
            </w: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E0E0D" w14:textId="6C732AD3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79E5D0EF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28E8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5357C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18A6B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829CC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86BC6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B5DA6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4F50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49787" w14:textId="19D81F3E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DB2E27" w14:paraId="390E6BBA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D5830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F724" w14:textId="14A9F414" w:rsidR="00DB2E27" w:rsidRPr="00CF1A9E" w:rsidRDefault="005C6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 w:rsidRPr="00CF1A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Теоретические основы фосфорно-кальциевого обмена. </w:t>
            </w:r>
            <w:del w:id="20" w:author="SVETLANA" w:date="2017-11-17T12:55:00Z">
              <w:r w:rsidRPr="00CF1A9E" w:rsidDel="00A41F42">
                <w:rPr>
                  <w:rFonts w:ascii="Times New Roman" w:eastAsia="Times New Roman" w:hAnsi="Times New Roman"/>
                  <w:b/>
                  <w:sz w:val="24"/>
                  <w:szCs w:val="24"/>
                  <w:lang w:eastAsia="ru-RU"/>
                </w:rPr>
                <w:delText>Методы диагностики п</w:delText>
              </w:r>
            </w:del>
            <w:del w:id="21" w:author="SVETLANA" w:date="2017-11-17T12:56:00Z">
              <w:r w:rsidRPr="00CF1A9E" w:rsidDel="00A41F42">
                <w:rPr>
                  <w:rFonts w:ascii="Times New Roman" w:eastAsia="Times New Roman" w:hAnsi="Times New Roman"/>
                  <w:b/>
                  <w:sz w:val="24"/>
                  <w:szCs w:val="24"/>
                  <w:lang w:eastAsia="ru-RU"/>
                </w:rPr>
                <w:delText xml:space="preserve">атологии </w:delText>
              </w:r>
              <w:r w:rsidR="00841E53" w:rsidRPr="00CF1A9E" w:rsidDel="00A41F42">
                <w:rPr>
                  <w:rFonts w:ascii="Times New Roman" w:eastAsia="Times New Roman" w:hAnsi="Times New Roman"/>
                  <w:b/>
                  <w:sz w:val="24"/>
                  <w:szCs w:val="24"/>
                  <w:lang w:eastAsia="ru-RU"/>
                </w:rPr>
                <w:delText>околощитовидных желез</w:delText>
              </w:r>
            </w:del>
            <w:ins w:id="22" w:author="SVETLANA" w:date="2017-11-17T12:56:00Z">
              <w:r w:rsidR="00A41F42">
                <w:rPr>
                  <w:rFonts w:ascii="Times New Roman" w:eastAsia="Times New Roman" w:hAnsi="Times New Roman"/>
                  <w:b/>
                  <w:sz w:val="24"/>
                  <w:szCs w:val="24"/>
                  <w:lang w:eastAsia="ru-RU"/>
                </w:rPr>
                <w:t>Первичный гиперпаратиреоз.</w:t>
              </w:r>
            </w:ins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162B" w14:textId="4085B638" w:rsidR="00DB2E27" w:rsidRPr="00CF1A9E" w:rsidRDefault="005C6E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commentRangeStart w:id="23"/>
            <w:r w:rsidRPr="00CF1A9E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17</w:t>
            </w:r>
            <w:commentRangeEnd w:id="23"/>
            <w:r w:rsidR="00E57719" w:rsidRPr="00CF1A9E">
              <w:rPr>
                <w:rStyle w:val="aff8"/>
                <w:rFonts w:ascii="Times New Roman" w:hAnsi="Times New Roman"/>
                <w:lang w:eastAsia="ar-SA"/>
              </w:rPr>
              <w:commentReference w:id="23"/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B2D4A" w14:textId="0BBCFB0F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5362A" w14:textId="0F392356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BE8A3" w14:textId="08CE89FE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96FF" w14:textId="210C40AC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886F7" w14:textId="327675F9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Зачёт</w:t>
            </w:r>
          </w:p>
        </w:tc>
      </w:tr>
      <w:tr w:rsidR="00DB2E27" w14:paraId="6F402D67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B34A" w14:textId="0A5A88EE" w:rsidR="00DB2E27" w:rsidRPr="00C2149D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214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CB11" w14:textId="32F109C2" w:rsidR="00DB2E27" w:rsidRPr="00CF1A9E" w:rsidRDefault="00C2149D" w:rsidP="00DC3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CF1A9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Регуляция фосфорно-кальциевого обмена в норме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12F6" w14:textId="7B9ADC43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1B4C" w14:textId="3F70B063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E15E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93CF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0F2C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6309" w14:textId="49E55754" w:rsidR="00DB2E27" w:rsidRPr="00841E53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DB2E27" w14:paraId="0CE1DAEB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94BF" w14:textId="10162D30" w:rsidR="00DB2E27" w:rsidRPr="00C2149D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2149D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1</w:t>
            </w:r>
            <w:r w:rsidRPr="00C214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41B8" w14:textId="409D51BA" w:rsidR="00DB2E27" w:rsidRPr="00CF1A9E" w:rsidRDefault="00DB2E27" w:rsidP="00C21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CF1A9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Этиология и патогенез </w:t>
            </w:r>
            <w:r w:rsidR="00C2149D" w:rsidRPr="00CF1A9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первичного гиперпаратиреоза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23FC" w14:textId="1D02A7D2" w:rsidR="00DB2E27" w:rsidRPr="00CF1A9E" w:rsidRDefault="005C6E78" w:rsidP="00CF1A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4301" w14:textId="7AE0D4C9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49A4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EEF8" w14:textId="4C6FD8E0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BED2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8A7E" w14:textId="79D70D22" w:rsidR="00DB2E27" w:rsidRPr="00841E53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DB2E27" w14:paraId="45C2A50F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88AC" w14:textId="672FDC91" w:rsidR="00DB2E27" w:rsidRPr="00C2149D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214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320FA" w14:textId="47711CC6" w:rsidR="00DB2E27" w:rsidRPr="00CF1A9E" w:rsidRDefault="00DB2E27" w:rsidP="00C21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CF1A9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Методы визуализации </w:t>
            </w:r>
            <w:r w:rsidR="00C2149D" w:rsidRPr="00CF1A9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околощитовидных желез</w:t>
            </w:r>
            <w:r w:rsidRPr="00CF1A9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(</w:t>
            </w:r>
            <w:r w:rsidR="00C2149D" w:rsidRPr="00CF1A9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ультразвуковой, радионуклидный</w:t>
            </w:r>
            <w:r w:rsidRPr="00CF1A9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, компьютерная томография)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DF47" w14:textId="19D574AE" w:rsidR="00DB2E27" w:rsidRPr="00CF1A9E" w:rsidRDefault="005C6E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67311" w14:textId="63677EF1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4FEF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47F0" w14:textId="13FBF850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6291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79F0" w14:textId="3EE866AA" w:rsidR="00DB2E27" w:rsidRPr="00841E53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DB2E27" w14:paraId="52F2F36F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3051E" w14:textId="6D5F02B1" w:rsidR="00DB2E27" w:rsidRPr="00C2149D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214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337A" w14:textId="2365E861" w:rsidR="00DB2E27" w:rsidRPr="00CF1A9E" w:rsidRDefault="00C21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CF1A9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Методы визуализации скелета (рентгенография, компьютерная томография). Интерпретация результатов рентгеновской остеоденситометрии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B885" w14:textId="69FEE535" w:rsidR="00DB2E27" w:rsidRPr="00CF1A9E" w:rsidRDefault="00C214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2A10D" w14:textId="3C101ADD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6EA6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CB1F" w14:textId="5A3D996E" w:rsidR="00DB2E27" w:rsidRPr="00CF1A9E" w:rsidRDefault="00CF1A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83A8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1EA1" w14:textId="3A4D5A93" w:rsidR="00DB2E27" w:rsidRPr="00841E53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C2149D" w14:paraId="0AE354AD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8511" w14:textId="76895A36" w:rsidR="00C2149D" w:rsidRPr="00C2149D" w:rsidRDefault="00C2149D" w:rsidP="00C214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214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A09D" w14:textId="462DE69B" w:rsidR="00C2149D" w:rsidRPr="00CF1A9E" w:rsidRDefault="00C21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CF1A9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Висцеральные осложнения первичного гиперпаратиреоза (поражение почек, желудочно-кишечного тракта)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6CCB" w14:textId="79B6E935" w:rsidR="00C2149D" w:rsidRPr="00CF1A9E" w:rsidRDefault="00C214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85B5" w14:textId="0833F5F8" w:rsidR="00C2149D" w:rsidRPr="00CF1A9E" w:rsidRDefault="00CF1A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420D" w14:textId="77777777" w:rsidR="00C2149D" w:rsidRPr="00CF1A9E" w:rsidRDefault="00C214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C9A2" w14:textId="5A714C56" w:rsidR="00C2149D" w:rsidRPr="00CF1A9E" w:rsidRDefault="00C214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2EAE" w14:textId="77777777" w:rsidR="00C2149D" w:rsidRPr="00CF1A9E" w:rsidRDefault="00C214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B988" w14:textId="77777777" w:rsidR="00C2149D" w:rsidRPr="00841E53" w:rsidRDefault="00C214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DB2E27" w14:paraId="73CD9FB2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1C735" w14:textId="1E25D56E" w:rsidR="00DB2E27" w:rsidRPr="00C2149D" w:rsidRDefault="00DB2E27" w:rsidP="00C214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214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="00C2149D" w:rsidRPr="00C214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42CF3" w14:textId="59671CFE" w:rsidR="00DB2E27" w:rsidRPr="00CF1A9E" w:rsidRDefault="00C2149D" w:rsidP="00C21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CF1A9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Другие осложнения первичного гиперпаратиреоза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20F2" w14:textId="7A93A8F7" w:rsidR="00DB2E27" w:rsidRPr="00CF1A9E" w:rsidRDefault="00CF1A9E" w:rsidP="00C214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C65F" w14:textId="5DB8B1B8" w:rsidR="00DB2E27" w:rsidRPr="00CF1A9E" w:rsidRDefault="00CF1A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F7E9" w14:textId="3FA1BCD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97D6" w14:textId="453341D4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E54C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BFAF" w14:textId="29FF9E19" w:rsidR="00DB2E27" w:rsidRPr="00841E53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DB2E27" w14:paraId="21E42DE8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46B12" w14:textId="52727EA5" w:rsidR="00DB2E27" w:rsidRPr="00C2149D" w:rsidRDefault="00DB2E27" w:rsidP="00C214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214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="00C2149D" w:rsidRPr="00C214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C71AC" w14:textId="11D6B89E" w:rsidR="00DB2E27" w:rsidRPr="00CF1A9E" w:rsidRDefault="00DB2E27" w:rsidP="00C21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CF1A9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Принципы лабораторной диагностики и дифференциальной диагностики у пациентов с </w:t>
            </w:r>
            <w:r w:rsidR="00C2149D" w:rsidRPr="00CF1A9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первичным гиперпаратиреозом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AF0C" w14:textId="19AC7F4A" w:rsidR="00DB2E27" w:rsidRPr="00CF1A9E" w:rsidRDefault="005C6E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537DB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C6D87" w14:textId="6F9F2E12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2AAE2" w14:textId="37624708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7990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9969" w14:textId="764961A2" w:rsidR="00DB2E27" w:rsidRPr="00841E53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DB2E27" w14:paraId="7E5304F7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364A" w14:textId="51F2771C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6E0E" w14:textId="71CDEBF1" w:rsidR="00DB2E27" w:rsidRPr="00CF1A9E" w:rsidRDefault="00DB2E27" w:rsidP="00C21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 w:rsidRPr="00CF1A9E"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 xml:space="preserve">Лечение </w:t>
            </w:r>
            <w:r w:rsidR="00C2149D" w:rsidRPr="00CF1A9E"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первичного гиперпаратиреоза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D945" w14:textId="58ABD976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D8CD" w14:textId="0EA6A551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F4D0" w14:textId="5988D20C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75DA" w14:textId="376D60FA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891F" w14:textId="6E19B949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FF11" w14:textId="69CB70F0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Зачёт</w:t>
            </w:r>
          </w:p>
        </w:tc>
      </w:tr>
      <w:tr w:rsidR="00DB2E27" w14:paraId="0B453554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1F22D" w14:textId="0237F76D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2A6D" w14:textId="0ACFF0A8" w:rsidR="00DB2E27" w:rsidRPr="00CF1A9E" w:rsidRDefault="00C2149D" w:rsidP="00C21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Хирургическое лечение: показания, подготовка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799D3" w14:textId="4DE44DFA" w:rsidR="00DB2E27" w:rsidRPr="00CF1A9E" w:rsidRDefault="00CF1A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2,5</w:t>
            </w:r>
          </w:p>
          <w:p w14:paraId="080501CE" w14:textId="77777777" w:rsidR="00DB2E27" w:rsidRPr="00CF1A9E" w:rsidRDefault="00DB2E27" w:rsidP="0075264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3009F" w14:textId="0C6ABBE4" w:rsidR="00DB2E27" w:rsidRPr="00CF1A9E" w:rsidRDefault="00CF1A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BA3DC" w14:textId="47AD0E90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A0F6D" w14:textId="2FAEA51D" w:rsidR="00DB2E27" w:rsidRPr="00CF1A9E" w:rsidRDefault="00CF1A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B290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C700" w14:textId="0E712D40" w:rsidR="00DB2E27" w:rsidRPr="00841E53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DB2E27" w14:paraId="6B971611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153" w14:textId="193E611C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D34A1" w14:textId="66500A5C" w:rsidR="00DB2E27" w:rsidRPr="00CF1A9E" w:rsidRDefault="00DB2E27" w:rsidP="00C21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CF1A9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Динамическое наблюдение пациентов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D87B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5D847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DD5B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C36D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5245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FE7E" w14:textId="3B8C0EA3" w:rsidR="00DB2E27" w:rsidRPr="00841E53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DB2E27" w14:paraId="0A1A0F21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7267" w14:textId="326ABA21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FA65F" w14:textId="4F5191E9" w:rsidR="00DB2E27" w:rsidRPr="00CF1A9E" w:rsidRDefault="00DB2E27" w:rsidP="00C21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CF1A9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Принципы назначения </w:t>
            </w:r>
            <w:r w:rsidR="00C2149D" w:rsidRPr="00CF1A9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медикаментозной </w:t>
            </w:r>
            <w:r w:rsidRPr="00CF1A9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терапии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52E5" w14:textId="000BE53B" w:rsidR="00DB2E27" w:rsidRPr="00CF1A9E" w:rsidRDefault="00CF1A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E07F" w14:textId="76050A95" w:rsidR="00DB2E27" w:rsidRPr="00CF1A9E" w:rsidRDefault="00CF1A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6904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821E" w14:textId="58367108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629D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6D34" w14:textId="17D2C662" w:rsidR="00DB2E27" w:rsidRPr="00841E53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DB2E27" w14:paraId="55EE08C8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3110C" w14:textId="3CD4D4D3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1CBB4" w14:textId="40111A93" w:rsidR="00DB2E27" w:rsidRPr="00CF1A9E" w:rsidRDefault="00C21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CF1A9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Принципы ведения пациентов в ремиссии заболевания, реабилитации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AA22" w14:textId="35C494C2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A9D9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DF53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71F70" w14:textId="0F1BBDF9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C3FE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CC94" w14:textId="1200DFAE" w:rsidR="00DB2E27" w:rsidRPr="00841E53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DB2E27" w14:paraId="08154406" w14:textId="77777777" w:rsidTr="00C2149D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B148" w14:textId="52A7C657" w:rsidR="00DB2E27" w:rsidRPr="00CF1A9E" w:rsidRDefault="00CF1A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DBB6" w14:textId="676F9B46" w:rsidR="00DB2E27" w:rsidRPr="00CF1A9E" w:rsidRDefault="00C2149D" w:rsidP="00C21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CF1A9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Особенности</w:t>
            </w:r>
            <w:r w:rsidRPr="00CF1A9E">
              <w:t xml:space="preserve"> </w:t>
            </w:r>
            <w:r w:rsidRPr="00CF1A9E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течения, диагностики и лечения первичного гиперпаратиреоза в рамках наследственных синдромов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DD0A" w14:textId="4A904EC1" w:rsidR="00DB2E27" w:rsidRPr="00CF1A9E" w:rsidRDefault="00C214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  <w:r w:rsidR="00CF1A9E"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8F4B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EEBD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18EDE" w14:textId="4762ADB4" w:rsidR="00DB2E27" w:rsidRPr="00CF1A9E" w:rsidRDefault="00CF1A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CF1A9E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6860" w14:textId="77777777" w:rsidR="00DB2E27" w:rsidRPr="00CF1A9E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BC0F" w14:textId="6118C070" w:rsidR="00DB2E27" w:rsidRPr="00841E53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DB2E27" w14:paraId="7FDDAA00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F52FA" w14:textId="49001576" w:rsidR="00DB2E27" w:rsidRDefault="00CF1A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F0E86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Итоговый контроль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CEC04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3E48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D0821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DA7C3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D757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9D282" w14:textId="1DFFDCA1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Экзамен</w:t>
            </w:r>
          </w:p>
        </w:tc>
      </w:tr>
      <w:tr w:rsidR="00DB2E27" w14:paraId="4E32E165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FCDF7" w14:textId="0B4E1BEB" w:rsidR="00DB2E27" w:rsidRDefault="00CF1A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D6242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F5C9C" w14:textId="37FEA624" w:rsidR="00DB2E27" w:rsidRDefault="005C6E78" w:rsidP="00C140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commentRangeStart w:id="24"/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36</w:t>
            </w:r>
            <w:commentRangeEnd w:id="24"/>
            <w:r w:rsidR="00E57719">
              <w:rPr>
                <w:rStyle w:val="aff8"/>
                <w:rFonts w:ascii="Times New Roman" w:hAnsi="Times New Roman"/>
                <w:lang w:eastAsia="ar-SA"/>
              </w:rPr>
              <w:commentReference w:id="24"/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0B651" w14:textId="64AC62D9" w:rsidR="00DB2E27" w:rsidRDefault="005C6E78" w:rsidP="00C140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F45FA" w14:textId="037C3C4B" w:rsidR="00DB2E27" w:rsidRDefault="005C6E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C47BD" w14:textId="7D6D59E8" w:rsidR="00DB2E27" w:rsidRDefault="005C6E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AED9" w14:textId="671F1330" w:rsidR="00DB2E27" w:rsidRDefault="005C6E78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CED0" w14:textId="09B5100E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10FDC5BF" w14:textId="77777777" w:rsidR="006B7C3D" w:rsidRDefault="006B7C3D" w:rsidP="00B51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297F2FF" w14:textId="77777777" w:rsidR="00695C9C" w:rsidRDefault="00695C9C" w:rsidP="00695C9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A520CD5" w14:textId="77777777" w:rsidR="00695C9C" w:rsidRPr="00693782" w:rsidRDefault="00695C9C" w:rsidP="0034766A">
      <w:pPr>
        <w:widowControl w:val="0"/>
        <w:numPr>
          <w:ilvl w:val="0"/>
          <w:numId w:val="5"/>
        </w:numPr>
        <w:tabs>
          <w:tab w:val="left" w:pos="2777"/>
        </w:tabs>
        <w:spacing w:after="0" w:line="283" w:lineRule="exact"/>
        <w:ind w:left="720" w:hanging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КАЛЕНДАРНЫЙ УЧЕБНЫЙ ГРАФИК</w:t>
      </w:r>
    </w:p>
    <w:p w14:paraId="48C32C4F" w14:textId="77777777" w:rsidR="00695C9C" w:rsidRDefault="00695C9C" w:rsidP="00B51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2879FE1" w14:textId="7D033A02" w:rsidR="00695C9C" w:rsidRDefault="00695C9C" w:rsidP="00E11D2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commentRangeStart w:id="25"/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Планируется проведение обучения в соответствии с учебно-производственным планом </w:t>
      </w:r>
      <w:r w:rsidR="004E6196">
        <w:rPr>
          <w:rFonts w:ascii="Times New Roman" w:eastAsia="Times New Roman" w:hAnsi="Times New Roman"/>
          <w:sz w:val="24"/>
          <w:szCs w:val="24"/>
          <w:lang w:eastAsia="zh-CN"/>
        </w:rPr>
        <w:t>обучения</w:t>
      </w: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 специалистов здравоохранения по программам дополнительного профессиональн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ого образования, утвержденном в ФГБУ </w:t>
      </w:r>
      <w:r w:rsidR="00A6700D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841E53">
        <w:rPr>
          <w:rFonts w:ascii="Times New Roman" w:hAnsi="Times New Roman"/>
          <w:color w:val="000000"/>
          <w:sz w:val="24"/>
          <w:szCs w:val="24"/>
          <w:lang w:eastAsia="ru-RU" w:bidi="ru-RU"/>
        </w:rPr>
        <w:t>Н</w:t>
      </w:r>
      <w:r w:rsidR="00841E53" w:rsidRPr="009E71FD">
        <w:rPr>
          <w:rFonts w:ascii="Times New Roman" w:hAnsi="Times New Roman"/>
          <w:color w:val="000000"/>
          <w:sz w:val="24"/>
          <w:szCs w:val="24"/>
          <w:lang w:eastAsia="ru-RU" w:bidi="ru-RU"/>
        </w:rPr>
        <w:t>ациональный медицинский</w:t>
      </w:r>
      <w:r w:rsidR="00841E53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841E53" w:rsidRPr="009E71FD">
        <w:rPr>
          <w:rFonts w:ascii="Times New Roman" w:hAnsi="Times New Roman"/>
          <w:color w:val="000000"/>
          <w:sz w:val="24"/>
          <w:szCs w:val="24"/>
          <w:lang w:eastAsia="ru-RU" w:bidi="ru-RU"/>
        </w:rPr>
        <w:t>исследовательский центр эндокринологии</w:t>
      </w:r>
      <w:r w:rsidR="00A6700D">
        <w:rPr>
          <w:rFonts w:ascii="Times New Roman" w:eastAsia="Times New Roman" w:hAnsi="Times New Roman"/>
          <w:sz w:val="24"/>
          <w:szCs w:val="24"/>
          <w:lang w:eastAsia="zh-CN"/>
        </w:rPr>
        <w:t>» Минздрава России</w:t>
      </w: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  <w:commentRangeEnd w:id="25"/>
      <w:r w:rsidR="004E6196">
        <w:rPr>
          <w:rStyle w:val="aff8"/>
          <w:rFonts w:ascii="Times New Roman" w:hAnsi="Times New Roman"/>
          <w:lang w:eastAsia="ar-SA"/>
        </w:rPr>
        <w:commentReference w:id="25"/>
      </w:r>
    </w:p>
    <w:p w14:paraId="280D31AA" w14:textId="77777777" w:rsidR="006F2E62" w:rsidRDefault="006F2E62" w:rsidP="00695C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D36FFB5" w14:textId="77777777" w:rsidR="006F2E62" w:rsidRDefault="006F2E62" w:rsidP="006F2E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1FC8F07" w14:textId="77777777" w:rsidR="00333B17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bookmarkStart w:id="26" w:name="OLE_LINK3"/>
      <w:bookmarkStart w:id="27" w:name="OLE_LINK2"/>
      <w:bookmarkStart w:id="28" w:name="OLE_LINK1"/>
    </w:p>
    <w:p w14:paraId="3107FC4D" w14:textId="77777777" w:rsidR="00333B17" w:rsidRDefault="00333B17" w:rsidP="0034766A">
      <w:pPr>
        <w:widowControl w:val="0"/>
        <w:numPr>
          <w:ilvl w:val="0"/>
          <w:numId w:val="5"/>
        </w:numPr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УЧЕБНО-МЕТОДИЧЕСКОЕ И ИНФОРМАЦИОННОЕ ОБЕСПЕЧЕНИЕ</w:t>
      </w:r>
    </w:p>
    <w:p w14:paraId="1A66DA03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ind w:left="720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76C655DD" w14:textId="77777777" w:rsidR="00333B17" w:rsidRPr="001A3FA4" w:rsidRDefault="00333B17" w:rsidP="00F050FF">
      <w:pPr>
        <w:widowControl w:val="0"/>
        <w:tabs>
          <w:tab w:val="left" w:pos="2777"/>
        </w:tabs>
        <w:spacing w:after="0" w:line="240" w:lineRule="auto"/>
        <w:ind w:left="708"/>
        <w:contextualSpacing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 w:rsidRPr="001A3FA4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Основная литература:</w:t>
      </w:r>
    </w:p>
    <w:p w14:paraId="6E3B3FCE" w14:textId="06BAEA73" w:rsidR="00333B17" w:rsidRPr="001A3FA4" w:rsidRDefault="00333B17" w:rsidP="00F050FF">
      <w:pPr>
        <w:widowControl w:val="0"/>
        <w:tabs>
          <w:tab w:val="left" w:pos="2777"/>
        </w:tabs>
        <w:spacing w:line="240" w:lineRule="auto"/>
        <w:contextualSpacing/>
        <w:rPr>
          <w:color w:val="000000"/>
          <w:lang w:val="en-US" w:eastAsia="ru-RU" w:bidi="ru-RU"/>
        </w:rPr>
      </w:pPr>
    </w:p>
    <w:p w14:paraId="720BB6DF" w14:textId="1F68ADA1" w:rsidR="00333B17" w:rsidRPr="001A3FA4" w:rsidRDefault="00333B17" w:rsidP="00F050FF">
      <w:pPr>
        <w:pStyle w:val="af6"/>
        <w:widowControl w:val="0"/>
        <w:numPr>
          <w:ilvl w:val="0"/>
          <w:numId w:val="18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1A3FA4">
        <w:rPr>
          <w:color w:val="000000"/>
          <w:lang w:eastAsia="ru-RU" w:bidi="ru-RU"/>
        </w:rPr>
        <w:t>Эндокринология: национальное руководств</w:t>
      </w:r>
      <w:r w:rsidR="00F36DBB" w:rsidRPr="001A3FA4">
        <w:rPr>
          <w:color w:val="000000"/>
          <w:lang w:eastAsia="ru-RU" w:bidi="ru-RU"/>
        </w:rPr>
        <w:t xml:space="preserve">о. / Под ред. И.И. Дедова, Г.А. </w:t>
      </w:r>
      <w:r w:rsidRPr="001A3FA4">
        <w:rPr>
          <w:color w:val="000000"/>
          <w:lang w:eastAsia="ru-RU" w:bidi="ru-RU"/>
        </w:rPr>
        <w:t>Мельн</w:t>
      </w:r>
      <w:r w:rsidR="00F050FF" w:rsidRPr="001A3FA4">
        <w:rPr>
          <w:color w:val="000000"/>
          <w:lang w:eastAsia="ru-RU" w:bidi="ru-RU"/>
        </w:rPr>
        <w:t xml:space="preserve">иченко. – М.: ГЭОТАР–Медиа, 2016. </w:t>
      </w:r>
    </w:p>
    <w:p w14:paraId="37965B6B" w14:textId="685628A8" w:rsidR="00B048B3" w:rsidRPr="001A3FA4" w:rsidRDefault="00B048B3" w:rsidP="00B048B3">
      <w:pPr>
        <w:pStyle w:val="af6"/>
        <w:widowControl w:val="0"/>
        <w:numPr>
          <w:ilvl w:val="0"/>
          <w:numId w:val="18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1A3FA4">
        <w:rPr>
          <w:color w:val="000000"/>
          <w:lang w:eastAsia="ru-RU" w:bidi="ru-RU"/>
        </w:rPr>
        <w:t>Национальное руководство «Эндокринология» под редакцией ИИ Дедова и ГА Мельниченко 2-е издание, переработанное и дополненное М: Геотар-Медиа, 2016, 1112 стр.</w:t>
      </w:r>
    </w:p>
    <w:p w14:paraId="697A2585" w14:textId="4C6292FE" w:rsidR="00B048B3" w:rsidRPr="001A3FA4" w:rsidRDefault="00B048B3" w:rsidP="00B048B3">
      <w:pPr>
        <w:pStyle w:val="af6"/>
        <w:widowControl w:val="0"/>
        <w:numPr>
          <w:ilvl w:val="0"/>
          <w:numId w:val="18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1A3FA4">
        <w:rPr>
          <w:color w:val="000000"/>
          <w:lang w:eastAsia="ru-RU" w:bidi="ru-RU"/>
        </w:rPr>
        <w:t>Российские клинические рекомендации «Эндокринология» под редакцией ИИ Дедова и ГА Мельниченко, 2016, 592 стр. ISBN 978-5-9704-3683</w:t>
      </w:r>
    </w:p>
    <w:p w14:paraId="6E10065E" w14:textId="6DA02DEC" w:rsidR="001A3FA4" w:rsidRPr="001A3FA4" w:rsidRDefault="001A3FA4" w:rsidP="001A3FA4">
      <w:pPr>
        <w:pStyle w:val="af6"/>
        <w:numPr>
          <w:ilvl w:val="0"/>
          <w:numId w:val="18"/>
        </w:numPr>
        <w:suppressAutoHyphens w:val="0"/>
        <w:spacing w:after="160" w:line="256" w:lineRule="auto"/>
        <w:contextualSpacing/>
        <w:jc w:val="both"/>
      </w:pPr>
      <w:r w:rsidRPr="001A3FA4">
        <w:t>Клинические рекомендации. Первичный гиперпаратиреоз (ПГПТ): клиника, диагностика, дифференциальная диагностика, методы лечения. Пособие для врачей Мокрышева Н.Г., Еремкина А.К., Пигарова Е.А., Мирная С.С., Воронкова И.А., Крупинова Ю.А., Кузнецов Н.С., Рожинская Л.Я</w:t>
      </w:r>
      <w:r w:rsidR="00644A12">
        <w:t xml:space="preserve">., Мельниченко Г.А., Дедов И.И. </w:t>
      </w:r>
      <w:r w:rsidRPr="001A3FA4">
        <w:t>ООО «УП ПРИНТ», Москва, 2017</w:t>
      </w:r>
    </w:p>
    <w:p w14:paraId="0A1F50C9" w14:textId="77D13789" w:rsidR="004F11FE" w:rsidRPr="001A3FA4" w:rsidRDefault="001A3FA4" w:rsidP="001A3FA4">
      <w:pPr>
        <w:pStyle w:val="af6"/>
        <w:widowControl w:val="0"/>
        <w:numPr>
          <w:ilvl w:val="0"/>
          <w:numId w:val="18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1A3FA4">
        <w:rPr>
          <w:color w:val="000000"/>
          <w:lang w:eastAsia="ru-RU" w:bidi="ru-RU"/>
        </w:rPr>
        <w:t xml:space="preserve"> </w:t>
      </w:r>
      <w:r w:rsidR="004F11FE" w:rsidRPr="001A3FA4">
        <w:rPr>
          <w:color w:val="000000"/>
          <w:lang w:eastAsia="ru-RU" w:bidi="ru-RU"/>
        </w:rPr>
        <w:t xml:space="preserve">Мокрышева Н.Г. </w:t>
      </w:r>
      <w:r w:rsidR="00D7266B" w:rsidRPr="001A3FA4">
        <w:rPr>
          <w:color w:val="000000"/>
          <w:lang w:eastAsia="ru-RU" w:bidi="ru-RU"/>
        </w:rPr>
        <w:t xml:space="preserve">и соавт. </w:t>
      </w:r>
      <w:r w:rsidR="004F11FE" w:rsidRPr="001A3FA4">
        <w:rPr>
          <w:color w:val="000000"/>
          <w:lang w:eastAsia="ru-RU" w:bidi="ru-RU"/>
        </w:rPr>
        <w:t xml:space="preserve">Анализ основных эпидемиологических характеристик первичного гиперпаратиреоза в России (по данным регистра) // Проблемы эндокринологии. 2012. </w:t>
      </w:r>
      <w:r w:rsidR="00D7266B" w:rsidRPr="001A3FA4">
        <w:rPr>
          <w:color w:val="000000"/>
          <w:lang w:eastAsia="ru-RU" w:bidi="ru-RU"/>
        </w:rPr>
        <w:t>Том</w:t>
      </w:r>
      <w:r w:rsidR="004F11FE" w:rsidRPr="001A3FA4">
        <w:rPr>
          <w:color w:val="000000"/>
          <w:lang w:eastAsia="ru-RU" w:bidi="ru-RU"/>
        </w:rPr>
        <w:t xml:space="preserve"> 58, № 5. </w:t>
      </w:r>
      <w:r w:rsidR="00D7266B" w:rsidRPr="001A3FA4">
        <w:rPr>
          <w:color w:val="000000"/>
          <w:lang w:eastAsia="ru-RU" w:bidi="ru-RU"/>
        </w:rPr>
        <w:t>с</w:t>
      </w:r>
      <w:r w:rsidR="004F11FE" w:rsidRPr="001A3FA4">
        <w:rPr>
          <w:color w:val="000000"/>
          <w:lang w:eastAsia="ru-RU" w:bidi="ru-RU"/>
        </w:rPr>
        <w:t>. 16–20.</w:t>
      </w:r>
    </w:p>
    <w:p w14:paraId="304C787C" w14:textId="77777777" w:rsidR="001A3FA4" w:rsidRPr="001A3FA4" w:rsidRDefault="001A3FA4" w:rsidP="001A3FA4">
      <w:pPr>
        <w:pStyle w:val="af6"/>
        <w:widowControl w:val="0"/>
        <w:tabs>
          <w:tab w:val="left" w:pos="2777"/>
        </w:tabs>
        <w:contextualSpacing/>
        <w:rPr>
          <w:color w:val="000000"/>
          <w:lang w:eastAsia="ru-RU" w:bidi="ru-RU"/>
        </w:rPr>
      </w:pPr>
    </w:p>
    <w:p w14:paraId="350E98BE" w14:textId="77777777" w:rsidR="00644A12" w:rsidRDefault="00644A12" w:rsidP="00F050FF">
      <w:pPr>
        <w:pStyle w:val="af6"/>
        <w:widowControl w:val="0"/>
        <w:tabs>
          <w:tab w:val="left" w:pos="2777"/>
        </w:tabs>
        <w:contextualSpacing/>
        <w:rPr>
          <w:b/>
          <w:color w:val="000000"/>
          <w:lang w:eastAsia="ru-RU" w:bidi="ru-RU"/>
        </w:rPr>
      </w:pPr>
    </w:p>
    <w:p w14:paraId="0C067AFB" w14:textId="77777777" w:rsidR="00644A12" w:rsidRDefault="00644A12" w:rsidP="00F050FF">
      <w:pPr>
        <w:pStyle w:val="af6"/>
        <w:widowControl w:val="0"/>
        <w:tabs>
          <w:tab w:val="left" w:pos="2777"/>
        </w:tabs>
        <w:contextualSpacing/>
        <w:rPr>
          <w:b/>
          <w:color w:val="000000"/>
          <w:lang w:eastAsia="ru-RU" w:bidi="ru-RU"/>
        </w:rPr>
      </w:pPr>
    </w:p>
    <w:p w14:paraId="7C21E322" w14:textId="77777777" w:rsidR="00333B17" w:rsidRPr="001A3FA4" w:rsidRDefault="00333B17" w:rsidP="00F050FF">
      <w:pPr>
        <w:pStyle w:val="af6"/>
        <w:widowControl w:val="0"/>
        <w:tabs>
          <w:tab w:val="left" w:pos="2777"/>
        </w:tabs>
        <w:contextualSpacing/>
        <w:rPr>
          <w:b/>
          <w:color w:val="000000"/>
          <w:lang w:eastAsia="ru-RU" w:bidi="ru-RU"/>
        </w:rPr>
      </w:pPr>
      <w:r w:rsidRPr="001A3FA4">
        <w:rPr>
          <w:b/>
          <w:color w:val="000000"/>
          <w:lang w:eastAsia="ru-RU" w:bidi="ru-RU"/>
        </w:rPr>
        <w:t>Дополнительная литература:</w:t>
      </w:r>
    </w:p>
    <w:p w14:paraId="7C4D4D44" w14:textId="77777777" w:rsidR="00644A12" w:rsidRDefault="00644A12" w:rsidP="00644A12">
      <w:pPr>
        <w:pStyle w:val="af6"/>
        <w:widowControl w:val="0"/>
        <w:tabs>
          <w:tab w:val="left" w:pos="2777"/>
        </w:tabs>
        <w:contextualSpacing/>
        <w:rPr>
          <w:color w:val="000000"/>
          <w:lang w:eastAsia="ru-RU" w:bidi="ru-RU"/>
        </w:rPr>
      </w:pPr>
    </w:p>
    <w:p w14:paraId="6ACE42EE" w14:textId="77777777" w:rsidR="00644A12" w:rsidRPr="00644A12" w:rsidRDefault="00644A12" w:rsidP="00644A12">
      <w:pPr>
        <w:pStyle w:val="af6"/>
        <w:widowControl w:val="0"/>
        <w:numPr>
          <w:ilvl w:val="0"/>
          <w:numId w:val="45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644A12">
        <w:rPr>
          <w:lang w:val="en-US"/>
        </w:rPr>
        <w:t xml:space="preserve">Bilezikian J.P. et al. Guidelines for the Management of Asymptomatic Primary Hyperparathyroidism: Summary Statement from the Fourth International Workshop // J Clin Endocrinol Metab. </w:t>
      </w:r>
      <w:r w:rsidRPr="00644A12">
        <w:t>2014. Vol. 99, № 10. P. 3561–3569</w:t>
      </w:r>
    </w:p>
    <w:p w14:paraId="44AE35AC" w14:textId="05EA97EE" w:rsidR="004F11FE" w:rsidRPr="00644A12" w:rsidRDefault="00D7266B" w:rsidP="00644A12">
      <w:pPr>
        <w:pStyle w:val="af6"/>
        <w:widowControl w:val="0"/>
        <w:numPr>
          <w:ilvl w:val="0"/>
          <w:numId w:val="45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644A12">
        <w:rPr>
          <w:color w:val="000000"/>
          <w:lang w:eastAsia="ru-RU" w:bidi="ru-RU"/>
        </w:rPr>
        <w:t>Дедов И.И. и соавт</w:t>
      </w:r>
      <w:r w:rsidR="004F11FE" w:rsidRPr="00644A12">
        <w:rPr>
          <w:color w:val="000000"/>
          <w:lang w:eastAsia="ru-RU" w:bidi="ru-RU"/>
        </w:rPr>
        <w:t xml:space="preserve">. Первичный гиперпаратиреоз: клиника, диагностика, дифференциальная диагностика, методы лечения // Проблемы эндокринологии. 2016. </w:t>
      </w:r>
      <w:r w:rsidRPr="00644A12">
        <w:rPr>
          <w:color w:val="000000"/>
          <w:lang w:eastAsia="ru-RU" w:bidi="ru-RU"/>
        </w:rPr>
        <w:t>том</w:t>
      </w:r>
      <w:r w:rsidR="004F11FE" w:rsidRPr="00644A12">
        <w:rPr>
          <w:color w:val="000000"/>
          <w:lang w:eastAsia="ru-RU" w:bidi="ru-RU"/>
        </w:rPr>
        <w:t xml:space="preserve">. 62, № 4. </w:t>
      </w:r>
      <w:r w:rsidRPr="00644A12">
        <w:rPr>
          <w:color w:val="000000"/>
          <w:lang w:eastAsia="ru-RU" w:bidi="ru-RU"/>
        </w:rPr>
        <w:t>с</w:t>
      </w:r>
      <w:r w:rsidR="004F11FE" w:rsidRPr="00644A12">
        <w:rPr>
          <w:color w:val="000000"/>
          <w:lang w:eastAsia="ru-RU" w:bidi="ru-RU"/>
        </w:rPr>
        <w:t>. 40–77.</w:t>
      </w:r>
    </w:p>
    <w:p w14:paraId="4C9C63AD" w14:textId="3C9E4812" w:rsidR="004F11FE" w:rsidRPr="001A3FA4" w:rsidRDefault="004F11FE" w:rsidP="00644A12">
      <w:pPr>
        <w:pStyle w:val="af6"/>
        <w:widowControl w:val="0"/>
        <w:numPr>
          <w:ilvl w:val="0"/>
          <w:numId w:val="45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1A3FA4">
        <w:rPr>
          <w:color w:val="000000"/>
          <w:lang w:eastAsia="ru-RU" w:bidi="ru-RU"/>
        </w:rPr>
        <w:t>Рожинская Л.Я. Заболевания околощитовидных желез // Болезни</w:t>
      </w:r>
      <w:r w:rsidR="00D7266B" w:rsidRPr="001A3FA4">
        <w:rPr>
          <w:color w:val="000000"/>
          <w:lang w:eastAsia="ru-RU" w:bidi="ru-RU"/>
        </w:rPr>
        <w:t xml:space="preserve"> органов эндокринной системы / под ред</w:t>
      </w:r>
      <w:r w:rsidRPr="001A3FA4">
        <w:rPr>
          <w:color w:val="000000"/>
          <w:lang w:eastAsia="ru-RU" w:bidi="ru-RU"/>
        </w:rPr>
        <w:t>. Дедов</w:t>
      </w:r>
      <w:r w:rsidR="00D7266B" w:rsidRPr="001A3FA4">
        <w:rPr>
          <w:color w:val="000000"/>
          <w:lang w:eastAsia="ru-RU" w:bidi="ru-RU"/>
        </w:rPr>
        <w:t>а</w:t>
      </w:r>
      <w:r w:rsidRPr="001A3FA4">
        <w:rPr>
          <w:color w:val="000000"/>
          <w:lang w:eastAsia="ru-RU" w:bidi="ru-RU"/>
        </w:rPr>
        <w:t xml:space="preserve"> И.И., Балаболкин</w:t>
      </w:r>
      <w:r w:rsidR="00D7266B" w:rsidRPr="001A3FA4">
        <w:rPr>
          <w:color w:val="000000"/>
          <w:lang w:eastAsia="ru-RU" w:bidi="ru-RU"/>
        </w:rPr>
        <w:t>а</w:t>
      </w:r>
      <w:r w:rsidRPr="001A3FA4">
        <w:rPr>
          <w:color w:val="000000"/>
          <w:lang w:eastAsia="ru-RU" w:bidi="ru-RU"/>
        </w:rPr>
        <w:t xml:space="preserve"> М.И., Маров</w:t>
      </w:r>
      <w:r w:rsidR="00D7266B" w:rsidRPr="001A3FA4">
        <w:rPr>
          <w:color w:val="000000"/>
          <w:lang w:eastAsia="ru-RU" w:bidi="ru-RU"/>
        </w:rPr>
        <w:t>ой</w:t>
      </w:r>
      <w:r w:rsidRPr="001A3FA4">
        <w:rPr>
          <w:color w:val="000000"/>
          <w:lang w:eastAsia="ru-RU" w:bidi="ru-RU"/>
        </w:rPr>
        <w:t xml:space="preserve"> Е.И. Москва: Медицина, 2000.</w:t>
      </w:r>
      <w:r w:rsidR="00D7266B" w:rsidRPr="001A3FA4">
        <w:rPr>
          <w:color w:val="000000"/>
          <w:lang w:eastAsia="ru-RU" w:bidi="ru-RU"/>
        </w:rPr>
        <w:t>с</w:t>
      </w:r>
      <w:r w:rsidRPr="001A3FA4">
        <w:rPr>
          <w:color w:val="000000"/>
          <w:lang w:eastAsia="ru-RU" w:bidi="ru-RU"/>
        </w:rPr>
        <w:t>. 397–432.</w:t>
      </w:r>
    </w:p>
    <w:p w14:paraId="25BBD80A" w14:textId="77777777" w:rsidR="001A3FA4" w:rsidRPr="001A3FA4" w:rsidRDefault="001A3FA4" w:rsidP="00644A12">
      <w:pPr>
        <w:pStyle w:val="af6"/>
        <w:numPr>
          <w:ilvl w:val="0"/>
          <w:numId w:val="45"/>
        </w:numPr>
        <w:suppressAutoHyphens w:val="0"/>
        <w:spacing w:line="256" w:lineRule="auto"/>
        <w:contextualSpacing/>
        <w:jc w:val="both"/>
      </w:pPr>
      <w:r w:rsidRPr="001A3FA4">
        <w:t>Молекулярно-генетические особенности первичного гиперпаратиреоза у пациентов молодого возраста. Е.О. Мамедова, Н.Г. Мокрышева, Е.А. Пигарова, И.А. Воронкова, Е.В. Васильев, В.М. Петров, Л.Я. Рожинская, А.Н. Тюльпаков. Проблемы эндокринологии 2016; 2:4-11.</w:t>
      </w:r>
    </w:p>
    <w:p w14:paraId="325BC3C3" w14:textId="77777777" w:rsidR="001A3FA4" w:rsidRPr="001A3FA4" w:rsidRDefault="001A3FA4" w:rsidP="00644A12">
      <w:pPr>
        <w:pStyle w:val="af6"/>
        <w:numPr>
          <w:ilvl w:val="0"/>
          <w:numId w:val="45"/>
        </w:numPr>
        <w:suppressAutoHyphens w:val="0"/>
        <w:spacing w:line="256" w:lineRule="auto"/>
        <w:contextualSpacing/>
        <w:jc w:val="both"/>
      </w:pPr>
      <w:r w:rsidRPr="001A3FA4">
        <w:t>Сравнительная характеристика методов топической диагностики при первичном гиперпаратиреозе. Н.С. Кузнецов, И.В. Ким, С.Н. Кузнецов, А.М. Артемова, Н.Г. Мокрышева. Проблемы эндокринологии. 2012. Т. 58. № 3. С.3-8.</w:t>
      </w:r>
    </w:p>
    <w:p w14:paraId="0571D84D" w14:textId="77777777" w:rsidR="001A3FA4" w:rsidRPr="001A3FA4" w:rsidRDefault="001A3FA4" w:rsidP="00644A12">
      <w:pPr>
        <w:pStyle w:val="af6"/>
        <w:numPr>
          <w:ilvl w:val="0"/>
          <w:numId w:val="45"/>
        </w:numPr>
        <w:suppressAutoHyphens w:val="0"/>
        <w:spacing w:line="256" w:lineRule="auto"/>
        <w:contextualSpacing/>
        <w:jc w:val="both"/>
      </w:pPr>
      <w:r w:rsidRPr="001A3FA4">
        <w:t>Возможности альтернативного консервативного ведения пациентов с первичным гиперпаратиреозом на фоне фосамакса. Мокрышева Н.Г., Рожинская Л.Я. Эффективная фармакотерапия. 2012. № 52. С. 18-25.</w:t>
      </w:r>
    </w:p>
    <w:p w14:paraId="6A8E35DB" w14:textId="77777777" w:rsidR="00644A12" w:rsidRPr="00644A12" w:rsidRDefault="00644A12" w:rsidP="00644A12">
      <w:pPr>
        <w:pStyle w:val="affb"/>
        <w:numPr>
          <w:ilvl w:val="0"/>
          <w:numId w:val="45"/>
        </w:numPr>
        <w:rPr>
          <w:rFonts w:ascii="Times New Roman" w:hAnsi="Times New Roman"/>
          <w:sz w:val="24"/>
          <w:lang w:val="en-US"/>
        </w:rPr>
      </w:pPr>
      <w:r w:rsidRPr="00644A12">
        <w:rPr>
          <w:rFonts w:ascii="Times New Roman" w:hAnsi="Times New Roman"/>
          <w:sz w:val="24"/>
          <w:lang w:val="en-US"/>
        </w:rPr>
        <w:t>Pepe J. et al. Emerging data on cardiovascular risk in primary hyperparathyroidism. // Endocrine. 2014. Vol. 47, № 2. P. 345–347.</w:t>
      </w:r>
    </w:p>
    <w:p w14:paraId="6CB4F8AF" w14:textId="77777777" w:rsidR="00644A12" w:rsidRPr="00644A12" w:rsidRDefault="00644A12" w:rsidP="00644A12">
      <w:pPr>
        <w:pStyle w:val="affb"/>
        <w:numPr>
          <w:ilvl w:val="0"/>
          <w:numId w:val="45"/>
        </w:numPr>
        <w:rPr>
          <w:rFonts w:ascii="Times New Roman" w:hAnsi="Times New Roman"/>
          <w:sz w:val="24"/>
        </w:rPr>
      </w:pPr>
      <w:r w:rsidRPr="00644A12">
        <w:rPr>
          <w:rFonts w:ascii="Times New Roman" w:hAnsi="Times New Roman"/>
          <w:sz w:val="24"/>
          <w:lang w:val="en-US"/>
        </w:rPr>
        <w:t xml:space="preserve">Walker M.D. et al. Predictors of renal function in primary hyperparathyroidism // J Clin Endocrinol Metab. 2014. </w:t>
      </w:r>
      <w:r w:rsidRPr="00644A12">
        <w:rPr>
          <w:rFonts w:ascii="Times New Roman" w:hAnsi="Times New Roman"/>
          <w:sz w:val="24"/>
        </w:rPr>
        <w:t>Vol. 99, № 5. P. 1885–1992.</w:t>
      </w:r>
    </w:p>
    <w:p w14:paraId="149EA8BB" w14:textId="77777777" w:rsidR="001A3FA4" w:rsidRPr="00D7266B" w:rsidRDefault="001A3FA4" w:rsidP="001A3FA4">
      <w:pPr>
        <w:pStyle w:val="af6"/>
        <w:widowControl w:val="0"/>
        <w:tabs>
          <w:tab w:val="left" w:pos="2777"/>
        </w:tabs>
        <w:contextualSpacing/>
        <w:rPr>
          <w:color w:val="000000"/>
          <w:highlight w:val="yellow"/>
          <w:lang w:eastAsia="ru-RU" w:bidi="ru-RU"/>
        </w:rPr>
      </w:pPr>
    </w:p>
    <w:p w14:paraId="13B75733" w14:textId="77777777" w:rsidR="00644A12" w:rsidRDefault="00644A12" w:rsidP="00333B17">
      <w:pPr>
        <w:widowControl w:val="0"/>
        <w:tabs>
          <w:tab w:val="left" w:pos="993"/>
        </w:tabs>
        <w:spacing w:after="0" w:line="283" w:lineRule="exact"/>
        <w:ind w:left="708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</w:p>
    <w:p w14:paraId="0B335D68" w14:textId="77777777" w:rsidR="00333B17" w:rsidRDefault="00333B17" w:rsidP="00333B17">
      <w:pPr>
        <w:widowControl w:val="0"/>
        <w:tabs>
          <w:tab w:val="left" w:pos="993"/>
        </w:tabs>
        <w:spacing w:after="0" w:line="283" w:lineRule="exact"/>
        <w:ind w:left="708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 xml:space="preserve">Программное обеспечение: </w:t>
      </w:r>
    </w:p>
    <w:p w14:paraId="4C9318A0" w14:textId="77777777" w:rsidR="00333B17" w:rsidRDefault="00333B17" w:rsidP="0034766A">
      <w:pPr>
        <w:pStyle w:val="af6"/>
        <w:widowControl w:val="0"/>
        <w:numPr>
          <w:ilvl w:val="0"/>
          <w:numId w:val="15"/>
        </w:numPr>
        <w:tabs>
          <w:tab w:val="left" w:pos="2777"/>
        </w:tabs>
        <w:spacing w:line="283" w:lineRule="exact"/>
      </w:pPr>
      <w:r>
        <w:t xml:space="preserve">Презентации в </w:t>
      </w:r>
      <w:r>
        <w:rPr>
          <w:lang w:val="en-US"/>
        </w:rPr>
        <w:t>PowerPoint</w:t>
      </w:r>
      <w:r>
        <w:t xml:space="preserve"> по темам, включенным в учебный план.</w:t>
      </w:r>
    </w:p>
    <w:p w14:paraId="422494A8" w14:textId="77777777" w:rsidR="00333B17" w:rsidRPr="00B85A3B" w:rsidRDefault="00333B17" w:rsidP="00333B17">
      <w:pPr>
        <w:widowControl w:val="0"/>
        <w:tabs>
          <w:tab w:val="left" w:pos="2777"/>
        </w:tabs>
        <w:spacing w:line="283" w:lineRule="exact"/>
      </w:pPr>
    </w:p>
    <w:p w14:paraId="1067C567" w14:textId="77777777" w:rsidR="00333B17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780CC81F" w14:textId="77777777" w:rsidR="00333B17" w:rsidRDefault="00333B17" w:rsidP="0034766A">
      <w:pPr>
        <w:widowControl w:val="0"/>
        <w:numPr>
          <w:ilvl w:val="0"/>
          <w:numId w:val="5"/>
        </w:numPr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МАТЕРИАЛЬНО-ТЕХНИЧЕСКОЕ ОБЕСПЕЧЕНИЕ</w:t>
      </w:r>
    </w:p>
    <w:p w14:paraId="1D6646F3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Помещения:</w:t>
      </w:r>
    </w:p>
    <w:p w14:paraId="77BC8B27" w14:textId="77777777" w:rsidR="00333B17" w:rsidRDefault="00333B17" w:rsidP="0034766A">
      <w:pPr>
        <w:pStyle w:val="af6"/>
        <w:widowControl w:val="0"/>
        <w:numPr>
          <w:ilvl w:val="0"/>
          <w:numId w:val="16"/>
        </w:numPr>
        <w:tabs>
          <w:tab w:val="left" w:pos="2777"/>
        </w:tabs>
        <w:spacing w:line="283" w:lineRule="exact"/>
      </w:pPr>
      <w:r>
        <w:t>Аудитория№1</w:t>
      </w:r>
    </w:p>
    <w:p w14:paraId="17333DD3" w14:textId="77777777" w:rsidR="00333B17" w:rsidRDefault="00333B17" w:rsidP="0034766A">
      <w:pPr>
        <w:pStyle w:val="af6"/>
        <w:widowControl w:val="0"/>
        <w:numPr>
          <w:ilvl w:val="0"/>
          <w:numId w:val="16"/>
        </w:numPr>
        <w:tabs>
          <w:tab w:val="left" w:pos="2777"/>
        </w:tabs>
        <w:spacing w:line="283" w:lineRule="exact"/>
      </w:pPr>
      <w:r>
        <w:t>Аудитория №2</w:t>
      </w:r>
    </w:p>
    <w:p w14:paraId="23D77570" w14:textId="1C7540A5" w:rsidR="00333B17" w:rsidRDefault="00333B17" w:rsidP="0034766A">
      <w:pPr>
        <w:pStyle w:val="af6"/>
        <w:widowControl w:val="0"/>
        <w:numPr>
          <w:ilvl w:val="0"/>
          <w:numId w:val="16"/>
        </w:numPr>
        <w:tabs>
          <w:tab w:val="left" w:pos="2777"/>
        </w:tabs>
        <w:spacing w:line="283" w:lineRule="exact"/>
      </w:pPr>
      <w:r>
        <w:t>Отдел</w:t>
      </w:r>
      <w:r w:rsidR="00841E53">
        <w:t xml:space="preserve"> терапевтической эндокринологии</w:t>
      </w:r>
    </w:p>
    <w:p w14:paraId="1BC0FC7E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rPr>
          <w:rFonts w:ascii="Times New Roman" w:hAnsi="Times New Roman"/>
          <w:sz w:val="24"/>
          <w:szCs w:val="24"/>
        </w:rPr>
      </w:pPr>
    </w:p>
    <w:p w14:paraId="55A32718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Технические средства:</w:t>
      </w:r>
    </w:p>
    <w:p w14:paraId="6F1F9BD5" w14:textId="77777777" w:rsidR="00333B17" w:rsidRDefault="00333B17" w:rsidP="0034766A">
      <w:pPr>
        <w:pStyle w:val="af6"/>
        <w:widowControl w:val="0"/>
        <w:numPr>
          <w:ilvl w:val="0"/>
          <w:numId w:val="17"/>
        </w:numPr>
        <w:tabs>
          <w:tab w:val="left" w:pos="2777"/>
        </w:tabs>
        <w:spacing w:line="283" w:lineRule="exact"/>
        <w:ind w:left="1068"/>
      </w:pPr>
      <w:r>
        <w:t>Персональные компьютеры с выходом в Интернет</w:t>
      </w:r>
    </w:p>
    <w:p w14:paraId="2AAA2B99" w14:textId="77777777" w:rsidR="00333B17" w:rsidRDefault="00333B17" w:rsidP="0034766A">
      <w:pPr>
        <w:pStyle w:val="af6"/>
        <w:widowControl w:val="0"/>
        <w:numPr>
          <w:ilvl w:val="0"/>
          <w:numId w:val="17"/>
        </w:numPr>
        <w:tabs>
          <w:tab w:val="left" w:pos="2777"/>
        </w:tabs>
        <w:spacing w:line="283" w:lineRule="exact"/>
        <w:ind w:left="1068"/>
      </w:pPr>
      <w:r>
        <w:t>Негатоскоп</w:t>
      </w:r>
    </w:p>
    <w:p w14:paraId="5D5751BD" w14:textId="77777777" w:rsidR="00333B17" w:rsidRDefault="00333B17" w:rsidP="0034766A">
      <w:pPr>
        <w:pStyle w:val="af6"/>
        <w:widowControl w:val="0"/>
        <w:numPr>
          <w:ilvl w:val="0"/>
          <w:numId w:val="17"/>
        </w:numPr>
        <w:tabs>
          <w:tab w:val="left" w:pos="2777"/>
        </w:tabs>
        <w:spacing w:line="283" w:lineRule="exact"/>
        <w:ind w:left="1068"/>
      </w:pPr>
      <w:r>
        <w:t>Мультимедиа, ноутбук.</w:t>
      </w:r>
    </w:p>
    <w:p w14:paraId="79E7B299" w14:textId="77777777" w:rsidR="00333B17" w:rsidRDefault="00333B17" w:rsidP="00333B17">
      <w:pPr>
        <w:widowControl w:val="0"/>
        <w:tabs>
          <w:tab w:val="left" w:pos="2777"/>
        </w:tabs>
        <w:spacing w:line="283" w:lineRule="exact"/>
      </w:pPr>
    </w:p>
    <w:p w14:paraId="48BB89D9" w14:textId="77777777" w:rsidR="00333B17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DA423D2" w14:textId="77777777" w:rsidR="00333B17" w:rsidRDefault="00333B17" w:rsidP="0034766A">
      <w:pPr>
        <w:widowControl w:val="0"/>
        <w:numPr>
          <w:ilvl w:val="0"/>
          <w:numId w:val="5"/>
        </w:numPr>
        <w:tabs>
          <w:tab w:val="left" w:pos="851"/>
        </w:tabs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ОЦЕНОЧНЫЕ СРЕДСТВА</w:t>
      </w:r>
    </w:p>
    <w:p w14:paraId="7CFF0EE5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5FEB5EB3" w14:textId="5EF7224A" w:rsidR="00333B17" w:rsidRDefault="00333B17" w:rsidP="00333B17">
      <w:pPr>
        <w:widowControl w:val="0"/>
        <w:tabs>
          <w:tab w:val="left" w:pos="2777"/>
        </w:tabs>
        <w:spacing w:after="0" w:line="283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Итоговая аттестация обучающихся по результатам освоения дополнительной профессиональной программы повышения квалификации врачей по теме «</w:t>
      </w:r>
      <w:r w:rsidR="0056695E">
        <w:rPr>
          <w:rFonts w:ascii="Times New Roman" w:eastAsia="Times New Roman" w:hAnsi="Times New Roman"/>
          <w:sz w:val="24"/>
          <w:szCs w:val="24"/>
          <w:lang w:eastAsia="zh-CN"/>
        </w:rPr>
        <w:t>Первичный гиперпаратиреоз</w:t>
      </w:r>
      <w:r>
        <w:rPr>
          <w:rFonts w:ascii="Times New Roman" w:hAnsi="Times New Roman"/>
          <w:sz w:val="24"/>
          <w:szCs w:val="24"/>
        </w:rPr>
        <w:t>» проводится и должна выявлять теоретическую и практическую подготовку врача-специалиста по теме «</w:t>
      </w:r>
      <w:r w:rsidR="0056695E">
        <w:rPr>
          <w:rFonts w:ascii="Times New Roman" w:eastAsia="Times New Roman" w:hAnsi="Times New Roman"/>
          <w:sz w:val="24"/>
          <w:szCs w:val="24"/>
          <w:lang w:eastAsia="zh-CN"/>
        </w:rPr>
        <w:t>Первичный гиперпаратиреоз</w:t>
      </w:r>
      <w:r>
        <w:rPr>
          <w:rFonts w:ascii="Times New Roman" w:hAnsi="Times New Roman"/>
          <w:sz w:val="24"/>
          <w:szCs w:val="24"/>
        </w:rPr>
        <w:t xml:space="preserve">» в соответствии с требованиями квалификационных характеристик и профессиональных стандартов. </w:t>
      </w:r>
      <w:commentRangeStart w:id="29"/>
      <w:r>
        <w:rPr>
          <w:rFonts w:ascii="Times New Roman" w:hAnsi="Times New Roman"/>
          <w:sz w:val="24"/>
          <w:szCs w:val="24"/>
        </w:rPr>
        <w:t>Итоговая аттестация проводится в форме экзамена с проведением разбора клинических задач</w:t>
      </w:r>
      <w:r w:rsidR="004E6196">
        <w:rPr>
          <w:rFonts w:ascii="Times New Roman" w:hAnsi="Times New Roman"/>
          <w:sz w:val="24"/>
          <w:szCs w:val="24"/>
        </w:rPr>
        <w:t xml:space="preserve"> (1 клиническая задача)</w:t>
      </w:r>
      <w:r>
        <w:rPr>
          <w:rFonts w:ascii="Times New Roman" w:hAnsi="Times New Roman"/>
          <w:sz w:val="24"/>
          <w:szCs w:val="24"/>
        </w:rPr>
        <w:t xml:space="preserve"> и ответа на вопросы билетов</w:t>
      </w:r>
      <w:r w:rsidR="004E6196">
        <w:rPr>
          <w:rFonts w:ascii="Times New Roman" w:hAnsi="Times New Roman"/>
          <w:sz w:val="24"/>
          <w:szCs w:val="24"/>
        </w:rPr>
        <w:t xml:space="preserve"> (2 вопроса в билете)</w:t>
      </w:r>
      <w:r>
        <w:rPr>
          <w:rFonts w:ascii="Times New Roman" w:hAnsi="Times New Roman"/>
          <w:sz w:val="24"/>
          <w:szCs w:val="24"/>
        </w:rPr>
        <w:t>.</w:t>
      </w:r>
      <w:commentRangeEnd w:id="29"/>
      <w:r w:rsidR="004E6196">
        <w:rPr>
          <w:rStyle w:val="aff8"/>
          <w:rFonts w:ascii="Times New Roman" w:hAnsi="Times New Roman"/>
          <w:lang w:eastAsia="ar-SA"/>
        </w:rPr>
        <w:commentReference w:id="29"/>
      </w:r>
    </w:p>
    <w:p w14:paraId="639CEE70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167430BB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b/>
          <w:sz w:val="24"/>
          <w:szCs w:val="24"/>
        </w:rPr>
      </w:pPr>
      <w:commentRangeStart w:id="30"/>
      <w:r>
        <w:rPr>
          <w:rFonts w:ascii="Times New Roman" w:hAnsi="Times New Roman"/>
          <w:b/>
          <w:sz w:val="24"/>
          <w:szCs w:val="24"/>
        </w:rPr>
        <w:t>Пример ситуационных задач:</w:t>
      </w:r>
      <w:commentRangeEnd w:id="30"/>
      <w:r w:rsidR="004E6196">
        <w:rPr>
          <w:rStyle w:val="aff8"/>
          <w:rFonts w:ascii="Times New Roman" w:hAnsi="Times New Roman"/>
          <w:lang w:eastAsia="ar-SA"/>
        </w:rPr>
        <w:commentReference w:id="30"/>
      </w:r>
    </w:p>
    <w:p w14:paraId="027E3AF2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2E295FBC" w14:textId="296D4CF9" w:rsidR="00333B17" w:rsidRPr="0022617B" w:rsidRDefault="0022617B" w:rsidP="00A9442D">
      <w:pPr>
        <w:widowControl w:val="0"/>
        <w:tabs>
          <w:tab w:val="left" w:pos="2777"/>
        </w:tabs>
        <w:spacing w:after="0" w:line="283" w:lineRule="exact"/>
        <w:jc w:val="both"/>
        <w:rPr>
          <w:rFonts w:ascii="Times New Roman" w:hAnsi="Times New Roman"/>
          <w:sz w:val="24"/>
          <w:szCs w:val="24"/>
        </w:rPr>
      </w:pPr>
      <w:r w:rsidRPr="0022617B">
        <w:rPr>
          <w:rFonts w:ascii="Times New Roman" w:hAnsi="Times New Roman"/>
          <w:sz w:val="24"/>
          <w:szCs w:val="24"/>
        </w:rPr>
        <w:t xml:space="preserve">Пациентка П., 57 лет обратилась к терапевту с жалобами на общую слабость, </w:t>
      </w:r>
      <w:r w:rsidR="00D7266B" w:rsidRPr="0022617B">
        <w:rPr>
          <w:rFonts w:ascii="Times New Roman" w:hAnsi="Times New Roman"/>
          <w:sz w:val="24"/>
          <w:szCs w:val="24"/>
        </w:rPr>
        <w:t>быструю</w:t>
      </w:r>
      <w:r w:rsidRPr="0022617B">
        <w:rPr>
          <w:rFonts w:ascii="Times New Roman" w:hAnsi="Times New Roman"/>
          <w:sz w:val="24"/>
          <w:szCs w:val="24"/>
        </w:rPr>
        <w:t xml:space="preserve"> утомляемость, частое безболезненное мочеиспускание, особенно в ночное время, боли в крупных и мелких суставах. При расспросе выяснилось, что прошлой зимой у пациентки был перелом лучевой кости при падении с высоты собственного роста, однако в районную поликлинику пациентка не обращалась, диагностики остеопороза не проводилось. Терапевт направил пациентку на биохимическое исследование крови, включавшее определение общего кальция.</w:t>
      </w:r>
      <w:r w:rsidR="00A9442D" w:rsidRPr="0022617B">
        <w:rPr>
          <w:rFonts w:ascii="Times New Roman" w:hAnsi="Times New Roman"/>
          <w:sz w:val="24"/>
          <w:szCs w:val="24"/>
        </w:rPr>
        <w:t xml:space="preserve"> </w:t>
      </w:r>
      <w:r w:rsidRPr="0022617B">
        <w:rPr>
          <w:rFonts w:ascii="Times New Roman" w:hAnsi="Times New Roman"/>
          <w:sz w:val="24"/>
          <w:szCs w:val="24"/>
        </w:rPr>
        <w:t xml:space="preserve">Выявлена гиперкальциемия 2,83 ммоль/л (при норме </w:t>
      </w:r>
      <w:r w:rsidR="00D7266B" w:rsidRPr="0022617B">
        <w:rPr>
          <w:rFonts w:ascii="Times New Roman" w:hAnsi="Times New Roman"/>
          <w:sz w:val="24"/>
          <w:szCs w:val="24"/>
        </w:rPr>
        <w:t>лаборатории</w:t>
      </w:r>
      <w:r w:rsidRPr="0022617B">
        <w:rPr>
          <w:rFonts w:ascii="Times New Roman" w:hAnsi="Times New Roman"/>
          <w:sz w:val="24"/>
          <w:szCs w:val="24"/>
        </w:rPr>
        <w:t xml:space="preserve"> 2,2-2,6 мммоль/л). Далее врач рекомендовал исследование крови на ПТГ и направил пациентку к эндокринологу.</w:t>
      </w:r>
    </w:p>
    <w:p w14:paraId="5C6EA769" w14:textId="77777777" w:rsidR="00A9442D" w:rsidRPr="0022617B" w:rsidRDefault="00A9442D" w:rsidP="00A9442D">
      <w:pPr>
        <w:widowControl w:val="0"/>
        <w:tabs>
          <w:tab w:val="left" w:pos="2777"/>
        </w:tabs>
        <w:spacing w:after="0" w:line="283" w:lineRule="exact"/>
        <w:jc w:val="both"/>
        <w:rPr>
          <w:rFonts w:ascii="Times New Roman" w:hAnsi="Times New Roman"/>
          <w:sz w:val="24"/>
          <w:szCs w:val="24"/>
        </w:rPr>
      </w:pPr>
    </w:p>
    <w:p w14:paraId="044A791B" w14:textId="1ECFF924" w:rsidR="00333B17" w:rsidRPr="0022617B" w:rsidRDefault="00813897" w:rsidP="008A7A5B">
      <w:pPr>
        <w:pStyle w:val="af6"/>
        <w:widowControl w:val="0"/>
        <w:numPr>
          <w:ilvl w:val="0"/>
          <w:numId w:val="23"/>
        </w:numPr>
        <w:spacing w:line="283" w:lineRule="exact"/>
        <w:contextualSpacing/>
      </w:pPr>
      <w:r w:rsidRPr="0022617B">
        <w:t xml:space="preserve">Какое заболевание можно заподозрить у </w:t>
      </w:r>
      <w:r w:rsidR="0022617B" w:rsidRPr="0022617B">
        <w:t>пациентки?</w:t>
      </w:r>
    </w:p>
    <w:p w14:paraId="3814B110" w14:textId="23C04E1F" w:rsidR="00333B17" w:rsidRPr="0022617B" w:rsidRDefault="00813897" w:rsidP="008A7A5B">
      <w:pPr>
        <w:pStyle w:val="af6"/>
        <w:widowControl w:val="0"/>
        <w:numPr>
          <w:ilvl w:val="0"/>
          <w:numId w:val="23"/>
        </w:numPr>
        <w:spacing w:line="283" w:lineRule="exact"/>
        <w:contextualSpacing/>
      </w:pPr>
      <w:r w:rsidRPr="0022617B">
        <w:t>Как</w:t>
      </w:r>
      <w:r w:rsidR="0022617B" w:rsidRPr="0022617B">
        <w:t>о</w:t>
      </w:r>
      <w:r w:rsidRPr="0022617B">
        <w:t>е</w:t>
      </w:r>
      <w:r w:rsidR="00333B17" w:rsidRPr="0022617B">
        <w:t xml:space="preserve"> обследование необходимо провести для уточнения диагноза?</w:t>
      </w:r>
    </w:p>
    <w:p w14:paraId="6DD887BA" w14:textId="77777777" w:rsidR="0022617B" w:rsidRPr="0022617B" w:rsidRDefault="0022617B" w:rsidP="008A7A5B">
      <w:pPr>
        <w:pStyle w:val="af6"/>
        <w:widowControl w:val="0"/>
        <w:numPr>
          <w:ilvl w:val="0"/>
          <w:numId w:val="23"/>
        </w:numPr>
        <w:spacing w:line="283" w:lineRule="exact"/>
        <w:contextualSpacing/>
      </w:pPr>
      <w:r w:rsidRPr="0022617B">
        <w:t>Какое обследование необходимо провести для уточнения формы клинических проявления и осложнений заболевания?</w:t>
      </w:r>
    </w:p>
    <w:p w14:paraId="0E66F99D" w14:textId="441B1CCE" w:rsidR="008A7A5B" w:rsidRPr="0022617B" w:rsidRDefault="00333B17" w:rsidP="008A7A5B">
      <w:pPr>
        <w:pStyle w:val="af6"/>
        <w:widowControl w:val="0"/>
        <w:numPr>
          <w:ilvl w:val="0"/>
          <w:numId w:val="23"/>
        </w:numPr>
        <w:spacing w:line="283" w:lineRule="exact"/>
        <w:contextualSpacing/>
      </w:pPr>
      <w:r w:rsidRPr="0022617B">
        <w:t>Как</w:t>
      </w:r>
      <w:r w:rsidR="0022617B" w:rsidRPr="0022617B">
        <w:t>ой</w:t>
      </w:r>
      <w:r w:rsidRPr="0022617B">
        <w:t xml:space="preserve"> метод лечения</w:t>
      </w:r>
      <w:r w:rsidR="0022617B" w:rsidRPr="0022617B">
        <w:t xml:space="preserve"> будет предпочтителен </w:t>
      </w:r>
      <w:r w:rsidRPr="0022617B">
        <w:t>в данной ситуации?</w:t>
      </w:r>
    </w:p>
    <w:p w14:paraId="7C93D7BE" w14:textId="5F2CE3DA" w:rsidR="00813897" w:rsidRPr="0022617B" w:rsidRDefault="006758F9" w:rsidP="008A7A5B">
      <w:pPr>
        <w:pStyle w:val="af6"/>
        <w:widowControl w:val="0"/>
        <w:numPr>
          <w:ilvl w:val="0"/>
          <w:numId w:val="23"/>
        </w:numPr>
        <w:spacing w:line="283" w:lineRule="exact"/>
        <w:contextualSpacing/>
      </w:pPr>
      <w:r w:rsidRPr="0022617B">
        <w:t>В случае назначения</w:t>
      </w:r>
      <w:r w:rsidR="0022617B" w:rsidRPr="0022617B">
        <w:t xml:space="preserve"> медикаментозного</w:t>
      </w:r>
      <w:r w:rsidRPr="0022617B">
        <w:t xml:space="preserve"> лечения, как наблюдать за пациенткой?</w:t>
      </w:r>
    </w:p>
    <w:p w14:paraId="11C7504F" w14:textId="77777777" w:rsidR="00333B17" w:rsidRPr="00841E53" w:rsidRDefault="00333B17" w:rsidP="00333B17">
      <w:pPr>
        <w:widowControl w:val="0"/>
        <w:spacing w:after="0" w:line="283" w:lineRule="exact"/>
        <w:rPr>
          <w:rFonts w:ascii="Times New Roman" w:hAnsi="Times New Roman"/>
          <w:sz w:val="24"/>
          <w:szCs w:val="24"/>
          <w:highlight w:val="yellow"/>
        </w:rPr>
      </w:pPr>
    </w:p>
    <w:p w14:paraId="2660B06E" w14:textId="77777777" w:rsidR="00333B17" w:rsidRPr="000C6EA1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b/>
          <w:sz w:val="24"/>
          <w:szCs w:val="24"/>
          <w:rPrChange w:id="31" w:author="Федорова Наталья Сергеевна" w:date="2017-12-14T12:18:00Z">
            <w:rPr>
              <w:rFonts w:ascii="Times New Roman" w:hAnsi="Times New Roman"/>
              <w:b/>
              <w:sz w:val="24"/>
              <w:szCs w:val="24"/>
              <w:highlight w:val="yellow"/>
            </w:rPr>
          </w:rPrChange>
        </w:rPr>
      </w:pPr>
      <w:commentRangeStart w:id="32"/>
      <w:r w:rsidRPr="000C6EA1">
        <w:rPr>
          <w:rFonts w:ascii="Times New Roman" w:hAnsi="Times New Roman"/>
          <w:b/>
          <w:sz w:val="24"/>
          <w:szCs w:val="24"/>
          <w:rPrChange w:id="33" w:author="Федорова Наталья Сергеевна" w:date="2017-12-14T12:18:00Z">
            <w:rPr>
              <w:rFonts w:ascii="Times New Roman" w:hAnsi="Times New Roman"/>
              <w:b/>
              <w:sz w:val="24"/>
              <w:szCs w:val="24"/>
              <w:highlight w:val="yellow"/>
            </w:rPr>
          </w:rPrChange>
        </w:rPr>
        <w:t xml:space="preserve">Примерная тематика вопросов: </w:t>
      </w:r>
      <w:commentRangeEnd w:id="32"/>
      <w:r w:rsidR="004E6196" w:rsidRPr="000C6EA1">
        <w:rPr>
          <w:rStyle w:val="aff8"/>
          <w:rFonts w:ascii="Times New Roman" w:hAnsi="Times New Roman"/>
          <w:lang w:eastAsia="ar-SA"/>
          <w:rPrChange w:id="34" w:author="Федорова Наталья Сергеевна" w:date="2017-12-14T12:18:00Z">
            <w:rPr>
              <w:rStyle w:val="aff8"/>
              <w:rFonts w:ascii="Times New Roman" w:hAnsi="Times New Roman"/>
              <w:highlight w:val="yellow"/>
              <w:lang w:eastAsia="ar-SA"/>
            </w:rPr>
          </w:rPrChange>
        </w:rPr>
        <w:commentReference w:id="32"/>
      </w:r>
    </w:p>
    <w:p w14:paraId="665D3B9C" w14:textId="77777777" w:rsidR="00333B17" w:rsidRPr="00841E53" w:rsidRDefault="00333B17" w:rsidP="00333B17">
      <w:pPr>
        <w:widowControl w:val="0"/>
        <w:tabs>
          <w:tab w:val="left" w:pos="2777"/>
        </w:tabs>
        <w:spacing w:line="283" w:lineRule="exact"/>
        <w:rPr>
          <w:rFonts w:ascii="Times New Roman" w:hAnsi="Times New Roman"/>
          <w:sz w:val="24"/>
          <w:highlight w:val="yellow"/>
        </w:rPr>
      </w:pPr>
      <w:bookmarkStart w:id="35" w:name="_GoBack"/>
      <w:bookmarkEnd w:id="35"/>
    </w:p>
    <w:p w14:paraId="4A76FFE5" w14:textId="6B9FB1C9" w:rsidR="00CF1A9E" w:rsidRDefault="00CF1A9E" w:rsidP="0022617B">
      <w:pPr>
        <w:pStyle w:val="af6"/>
        <w:numPr>
          <w:ilvl w:val="3"/>
          <w:numId w:val="17"/>
        </w:numPr>
        <w:ind w:left="709"/>
      </w:pPr>
      <w:r>
        <w:t>Распространенность первичного гиперпаратиреоза</w:t>
      </w:r>
    </w:p>
    <w:p w14:paraId="4B6FE4D9" w14:textId="60DDCE29" w:rsidR="0022617B" w:rsidRDefault="0022617B" w:rsidP="0022617B">
      <w:pPr>
        <w:pStyle w:val="af6"/>
        <w:numPr>
          <w:ilvl w:val="3"/>
          <w:numId w:val="17"/>
        </w:numPr>
        <w:ind w:left="709"/>
      </w:pPr>
      <w:r w:rsidRPr="0022617B">
        <w:t xml:space="preserve">Формы клинических проявлений </w:t>
      </w:r>
      <w:r>
        <w:t>первичного гиперпаратиреоза</w:t>
      </w:r>
    </w:p>
    <w:p w14:paraId="46CC8AC8" w14:textId="6685BE7F" w:rsidR="00CF1A9E" w:rsidRDefault="00CF1A9E" w:rsidP="0022617B">
      <w:pPr>
        <w:pStyle w:val="af6"/>
        <w:numPr>
          <w:ilvl w:val="3"/>
          <w:numId w:val="17"/>
        </w:numPr>
        <w:ind w:left="709"/>
      </w:pPr>
      <w:r>
        <w:t xml:space="preserve"> Этиология первичного гиперпаратиреоза</w:t>
      </w:r>
    </w:p>
    <w:p w14:paraId="33E9FB88" w14:textId="0025F68B" w:rsidR="00CF1A9E" w:rsidRDefault="0022617B" w:rsidP="0022617B">
      <w:pPr>
        <w:pStyle w:val="af6"/>
        <w:numPr>
          <w:ilvl w:val="3"/>
          <w:numId w:val="17"/>
        </w:numPr>
        <w:ind w:left="709"/>
      </w:pPr>
      <w:r>
        <w:t>Патогенез</w:t>
      </w:r>
      <w:r w:rsidR="00CF1A9E">
        <w:t xml:space="preserve"> первичного гиперпаратиреоза</w:t>
      </w:r>
    </w:p>
    <w:p w14:paraId="032FB7FA" w14:textId="6799B833" w:rsidR="00CF1A9E" w:rsidRDefault="00CF1A9E" w:rsidP="0022617B">
      <w:pPr>
        <w:pStyle w:val="af6"/>
        <w:numPr>
          <w:ilvl w:val="3"/>
          <w:numId w:val="17"/>
        </w:numPr>
        <w:ind w:left="709"/>
      </w:pPr>
      <w:r>
        <w:t xml:space="preserve">Регуляторы фосфорно-кальциевого обмена </w:t>
      </w:r>
    </w:p>
    <w:p w14:paraId="0F3C644E" w14:textId="093CF7A2" w:rsidR="00CF1A9E" w:rsidRDefault="00CF1A9E" w:rsidP="0022617B">
      <w:pPr>
        <w:pStyle w:val="af6"/>
        <w:numPr>
          <w:ilvl w:val="3"/>
          <w:numId w:val="17"/>
        </w:numPr>
        <w:ind w:left="709"/>
      </w:pPr>
      <w:r>
        <w:t>Диагностика первичного гиперпаратиреоза: лабораторная и инструментальная</w:t>
      </w:r>
    </w:p>
    <w:p w14:paraId="24DBD398" w14:textId="1407B0D2" w:rsidR="00CF1A9E" w:rsidRDefault="00CF1A9E" w:rsidP="0022617B">
      <w:pPr>
        <w:pStyle w:val="af6"/>
        <w:numPr>
          <w:ilvl w:val="3"/>
          <w:numId w:val="17"/>
        </w:numPr>
        <w:ind w:left="709"/>
      </w:pPr>
      <w:r>
        <w:t>Осложнения первичного гиперпаратиреоза</w:t>
      </w:r>
    </w:p>
    <w:p w14:paraId="705B7FA2" w14:textId="24998472" w:rsidR="00CF1A9E" w:rsidRDefault="00036ECF" w:rsidP="0022617B">
      <w:pPr>
        <w:pStyle w:val="af6"/>
        <w:numPr>
          <w:ilvl w:val="3"/>
          <w:numId w:val="17"/>
        </w:numPr>
        <w:ind w:left="709"/>
      </w:pPr>
      <w:r>
        <w:t>Х</w:t>
      </w:r>
      <w:r w:rsidR="00CF1A9E" w:rsidRPr="005700EA">
        <w:t>ирургическо</w:t>
      </w:r>
      <w:r w:rsidR="00CF1A9E">
        <w:t>е лечение первичного гиперпаратиреоза</w:t>
      </w:r>
    </w:p>
    <w:p w14:paraId="041F7F76" w14:textId="42D33B17" w:rsidR="00CF1A9E" w:rsidRDefault="00CF1A9E" w:rsidP="0022617B">
      <w:pPr>
        <w:pStyle w:val="af6"/>
        <w:numPr>
          <w:ilvl w:val="3"/>
          <w:numId w:val="17"/>
        </w:numPr>
        <w:ind w:left="709"/>
      </w:pPr>
      <w:r>
        <w:t>Консервативное ведение пациентов с первичным гиперпаратиреозом</w:t>
      </w:r>
    </w:p>
    <w:p w14:paraId="11D9E46C" w14:textId="307ADED5" w:rsidR="004C695E" w:rsidRPr="0022617B" w:rsidRDefault="0022617B" w:rsidP="0022617B">
      <w:pPr>
        <w:pStyle w:val="af6"/>
        <w:widowControl w:val="0"/>
        <w:numPr>
          <w:ilvl w:val="3"/>
          <w:numId w:val="17"/>
        </w:numPr>
        <w:ind w:left="709"/>
        <w:jc w:val="both"/>
      </w:pPr>
      <w:r>
        <w:t xml:space="preserve">Особенности первичного гиперпаратиреоза </w:t>
      </w:r>
      <w:r w:rsidR="00CF1A9E">
        <w:t xml:space="preserve">в рамках синдрома множественных нейроэндокринных неоплазий </w:t>
      </w:r>
      <w:bookmarkEnd w:id="26"/>
      <w:bookmarkEnd w:id="27"/>
      <w:bookmarkEnd w:id="28"/>
    </w:p>
    <w:sectPr w:rsidR="004C695E" w:rsidRPr="0022617B" w:rsidSect="006B7C3D">
      <w:footerReference w:type="even" r:id="rId11"/>
      <w:footerReference w:type="default" r:id="rId12"/>
      <w:pgSz w:w="11906" w:h="16838"/>
      <w:pgMar w:top="1134" w:right="851" w:bottom="1134" w:left="1418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Katerina Pigarova" w:date="2017-11-12T18:26:00Z" w:initials="KP">
    <w:p w14:paraId="53A8E905" w14:textId="2E1488D8" w:rsidR="009A5BE5" w:rsidRDefault="009A5BE5">
      <w:pPr>
        <w:pStyle w:val="aff2"/>
      </w:pPr>
      <w:r>
        <w:rPr>
          <w:rStyle w:val="aff8"/>
        </w:rPr>
        <w:annotationRef/>
      </w:r>
      <w:r>
        <w:t>ученая степень, ученое звание (по ВАК или по должности на кафедре)</w:t>
      </w:r>
    </w:p>
  </w:comment>
  <w:comment w:id="4" w:author="Katerina Pigarova" w:date="2017-11-12T16:37:00Z" w:initials="KP">
    <w:p w14:paraId="0EE1A3DF" w14:textId="6F9204DB" w:rsidR="009A5BE5" w:rsidRDefault="009A5BE5">
      <w:pPr>
        <w:pStyle w:val="aff2"/>
      </w:pPr>
      <w:r>
        <w:rPr>
          <w:rStyle w:val="aff8"/>
        </w:rPr>
        <w:annotationRef/>
      </w:r>
      <w:r>
        <w:t>Не более 6 часов в день очного обучения, не более 10  часов обучения при заочном варианте обучения.</w:t>
      </w:r>
    </w:p>
    <w:p w14:paraId="38354B2E" w14:textId="5272914D" w:rsidR="009A5BE5" w:rsidRPr="001F0814" w:rsidRDefault="009A5BE5">
      <w:pPr>
        <w:pStyle w:val="aff2"/>
      </w:pPr>
      <w:r>
        <w:t xml:space="preserve">Т.О. если 6 часов слушатель проводит за лекциями\семинарами/на стажировке, то ему можно дать не более 4 часов заочного (самостоятельная работа) обучения в этот день </w:t>
      </w:r>
    </w:p>
  </w:comment>
  <w:comment w:id="7" w:author="Katerina Pigarova" w:date="2017-11-12T14:39:00Z" w:initials="KP">
    <w:p w14:paraId="0098D110" w14:textId="2053CD69" w:rsidR="009A5BE5" w:rsidRDefault="009A5BE5">
      <w:pPr>
        <w:pStyle w:val="aff2"/>
      </w:pPr>
      <w:r>
        <w:rPr>
          <w:rStyle w:val="aff8"/>
        </w:rPr>
        <w:annotationRef/>
      </w:r>
      <w:r>
        <w:t>указывается основная специальность (первой) и дополнительные специальности</w:t>
      </w:r>
    </w:p>
  </w:comment>
  <w:comment w:id="8" w:author="Katerina Pigarova" w:date="2017-11-12T14:39:00Z" w:initials="KP">
    <w:p w14:paraId="49FBFBF4" w14:textId="15F44DA3" w:rsidR="009A5BE5" w:rsidRDefault="009A5BE5">
      <w:pPr>
        <w:pStyle w:val="aff2"/>
      </w:pPr>
      <w:r>
        <w:rPr>
          <w:rStyle w:val="aff8"/>
        </w:rPr>
        <w:annotationRef/>
      </w:r>
      <w:r>
        <w:t>для всех программ – старое название Центра</w:t>
      </w:r>
    </w:p>
  </w:comment>
  <w:comment w:id="13" w:author="Katerina Pigarova" w:date="2017-11-12T18:26:00Z" w:initials="KP">
    <w:p w14:paraId="64D28A47" w14:textId="0EDF4EF8" w:rsidR="009A5BE5" w:rsidRDefault="009A5BE5">
      <w:pPr>
        <w:pStyle w:val="aff2"/>
      </w:pPr>
      <w:r>
        <w:rPr>
          <w:rStyle w:val="aff8"/>
        </w:rPr>
        <w:annotationRef/>
      </w:r>
      <w:r>
        <w:t>Для стажировок – время прописывается как практические занятия</w:t>
      </w:r>
    </w:p>
  </w:comment>
  <w:comment w:id="16" w:author="Katerina Pigarova" w:date="2017-11-12T17:55:00Z" w:initials="KP">
    <w:p w14:paraId="5044648E" w14:textId="03742690" w:rsidR="009A5BE5" w:rsidRDefault="009A5BE5">
      <w:pPr>
        <w:pStyle w:val="aff2"/>
      </w:pPr>
      <w:r>
        <w:rPr>
          <w:rStyle w:val="aff8"/>
        </w:rPr>
        <w:annotationRef/>
      </w:r>
      <w:r w:rsidRPr="00053C69">
        <w:t>Лекция –устное, монологическое, систематическое, последовательное изложение преподавателем учебного материала с демонстрацией слайдов и фильмов.</w:t>
      </w:r>
    </w:p>
  </w:comment>
  <w:comment w:id="17" w:author="Katerina Pigarova" w:date="2017-11-12T17:59:00Z" w:initials="KP">
    <w:p w14:paraId="18293404" w14:textId="038A0D48" w:rsidR="009A5BE5" w:rsidRDefault="009A5BE5" w:rsidP="008429BA">
      <w:pPr>
        <w:pStyle w:val="aff2"/>
      </w:pPr>
      <w:r>
        <w:rPr>
          <w:rStyle w:val="aff8"/>
        </w:rPr>
        <w:annotationRef/>
      </w:r>
      <w:r w:rsidRPr="008429BA">
        <w:rPr>
          <w:b/>
        </w:rPr>
        <w:t>Практическое, занятие</w:t>
      </w:r>
      <w:r>
        <w:t xml:space="preserve"> – выполнение обучающимися под руко</w:t>
      </w:r>
      <w:r>
        <w:softHyphen/>
        <w:t>водством преподавателя комплекса учебных заданий с целью усвоения научно-теоретических основ учебной дисциплины, приобретения навыков и опыта профессиональной деятельности, овладения современными методами практической работы с применением технических средств.</w:t>
      </w:r>
    </w:p>
    <w:p w14:paraId="0C5279C2" w14:textId="7FBD45AE" w:rsidR="009A5BE5" w:rsidRDefault="009A5BE5" w:rsidP="008429BA">
      <w:pPr>
        <w:pStyle w:val="aff2"/>
      </w:pPr>
      <w:r>
        <w:t>Практические занятия проводятся вслед за лекция</w:t>
      </w:r>
      <w:r>
        <w:softHyphen/>
        <w:t>ми, дающими теоретические основы их выполнения.</w:t>
      </w:r>
    </w:p>
  </w:comment>
  <w:comment w:id="18" w:author="Katerina Pigarova" w:date="2017-11-12T17:55:00Z" w:initials="KP">
    <w:p w14:paraId="19F80D19" w14:textId="2FC2A3AC" w:rsidR="009A5BE5" w:rsidRDefault="009A5BE5" w:rsidP="00053C69">
      <w:pPr>
        <w:pStyle w:val="aff2"/>
        <w:spacing w:after="0" w:line="240" w:lineRule="auto"/>
      </w:pPr>
      <w:r>
        <w:rPr>
          <w:rStyle w:val="aff8"/>
        </w:rPr>
        <w:annotationRef/>
      </w:r>
      <w:r w:rsidRPr="00053C69">
        <w:t xml:space="preserve">Семинарское занятие (семинар) - коллективное обсуждение </w:t>
      </w:r>
      <w:r>
        <w:t>обучающимися</w:t>
      </w:r>
      <w:r w:rsidRPr="00053C69">
        <w:t xml:space="preserve"> теоретических вопросов под руководством преподавателя.</w:t>
      </w:r>
      <w:r>
        <w:t xml:space="preserve"> </w:t>
      </w:r>
      <w:r w:rsidRPr="00053C69">
        <w:t>На семинарские занятия выносятся узловые темы курса, ус</w:t>
      </w:r>
      <w:r w:rsidRPr="00053C69">
        <w:softHyphen/>
        <w:t>воение которых определяет качество профессиональной подготовки.</w:t>
      </w:r>
    </w:p>
    <w:p w14:paraId="328AC059" w14:textId="7EDA38E8" w:rsidR="009A5BE5" w:rsidRPr="00053C69" w:rsidRDefault="009A5BE5" w:rsidP="00053C69">
      <w:pPr>
        <w:pStyle w:val="aff2"/>
        <w:spacing w:after="0" w:line="240" w:lineRule="auto"/>
        <w:rPr>
          <w:b/>
        </w:rPr>
      </w:pPr>
      <w:r w:rsidRPr="00053C69">
        <w:rPr>
          <w:b/>
        </w:rPr>
        <w:t>Формы п</w:t>
      </w:r>
      <w:r>
        <w:rPr>
          <w:b/>
        </w:rPr>
        <w:t xml:space="preserve">роведения семинарских занятий: </w:t>
      </w:r>
    </w:p>
    <w:p w14:paraId="35959797" w14:textId="030645FE" w:rsidR="009A5BE5" w:rsidRDefault="009A5BE5" w:rsidP="00053C69">
      <w:pPr>
        <w:pStyle w:val="aff2"/>
        <w:numPr>
          <w:ilvl w:val="0"/>
          <w:numId w:val="26"/>
        </w:numPr>
        <w:spacing w:after="0" w:line="240" w:lineRule="auto"/>
        <w:ind w:firstLine="0"/>
      </w:pPr>
      <w:r>
        <w:t xml:space="preserve">развернутая беседа на основании плана; </w:t>
      </w:r>
    </w:p>
    <w:p w14:paraId="62E24FB4" w14:textId="06581AF8" w:rsidR="009A5BE5" w:rsidRDefault="009A5BE5" w:rsidP="00053C69">
      <w:pPr>
        <w:pStyle w:val="aff2"/>
        <w:numPr>
          <w:ilvl w:val="0"/>
          <w:numId w:val="26"/>
        </w:numPr>
        <w:spacing w:after="0" w:line="240" w:lineRule="auto"/>
        <w:ind w:firstLine="0"/>
      </w:pPr>
      <w:r>
        <w:t xml:space="preserve">устный опрос студентов по вопросам плана семинара; </w:t>
      </w:r>
    </w:p>
    <w:p w14:paraId="0BD3CC3F" w14:textId="6B72FB7B" w:rsidR="009A5BE5" w:rsidRDefault="009A5BE5" w:rsidP="00053C69">
      <w:pPr>
        <w:pStyle w:val="aff2"/>
        <w:numPr>
          <w:ilvl w:val="0"/>
          <w:numId w:val="26"/>
        </w:numPr>
        <w:spacing w:after="0" w:line="240" w:lineRule="auto"/>
        <w:ind w:firstLine="0"/>
      </w:pPr>
      <w:r>
        <w:t xml:space="preserve">прослушивание и обсуждение докладов (рефератов) студентов; </w:t>
      </w:r>
    </w:p>
    <w:p w14:paraId="163143CA" w14:textId="60D99A96" w:rsidR="009A5BE5" w:rsidRDefault="009A5BE5" w:rsidP="00053C69">
      <w:pPr>
        <w:pStyle w:val="aff2"/>
        <w:numPr>
          <w:ilvl w:val="0"/>
          <w:numId w:val="26"/>
        </w:numPr>
        <w:spacing w:after="0" w:line="240" w:lineRule="auto"/>
        <w:ind w:firstLine="0"/>
      </w:pPr>
      <w:r>
        <w:t>обсуждение письменных рефератов, заранее подготовленных отдель</w:t>
      </w:r>
      <w:r>
        <w:softHyphen/>
        <w:t xml:space="preserve">ными студентами и затем до семинара прочитанных всей группой; </w:t>
      </w:r>
    </w:p>
    <w:p w14:paraId="224B81C5" w14:textId="32121499" w:rsidR="009A5BE5" w:rsidRDefault="009A5BE5" w:rsidP="00053C69">
      <w:pPr>
        <w:pStyle w:val="aff2"/>
        <w:numPr>
          <w:ilvl w:val="0"/>
          <w:numId w:val="26"/>
        </w:numPr>
        <w:spacing w:after="0" w:line="240" w:lineRule="auto"/>
        <w:ind w:firstLine="0"/>
      </w:pPr>
      <w:r>
        <w:t xml:space="preserve">теоретическая конференция; </w:t>
      </w:r>
    </w:p>
    <w:p w14:paraId="2A09E288" w14:textId="1EBE9B46" w:rsidR="009A5BE5" w:rsidRDefault="009A5BE5" w:rsidP="00053C69">
      <w:pPr>
        <w:pStyle w:val="aff2"/>
        <w:numPr>
          <w:ilvl w:val="0"/>
          <w:numId w:val="26"/>
        </w:numPr>
        <w:spacing w:after="0" w:line="240" w:lineRule="auto"/>
        <w:ind w:firstLine="0"/>
      </w:pPr>
      <w:r>
        <w:t xml:space="preserve">семинар-пресс-конференция; </w:t>
      </w:r>
    </w:p>
    <w:p w14:paraId="4B4B9FD3" w14:textId="5CD226B7" w:rsidR="009A5BE5" w:rsidRDefault="009A5BE5" w:rsidP="00053C69">
      <w:pPr>
        <w:pStyle w:val="aff2"/>
        <w:numPr>
          <w:ilvl w:val="0"/>
          <w:numId w:val="26"/>
        </w:numPr>
        <w:spacing w:after="0" w:line="240" w:lineRule="auto"/>
        <w:ind w:firstLine="0"/>
      </w:pPr>
      <w:r>
        <w:t xml:space="preserve">семинар-диспут; </w:t>
      </w:r>
    </w:p>
    <w:p w14:paraId="281F1F58" w14:textId="4B62D8E0" w:rsidR="009A5BE5" w:rsidRDefault="009A5BE5" w:rsidP="00053C69">
      <w:pPr>
        <w:pStyle w:val="aff2"/>
        <w:numPr>
          <w:ilvl w:val="0"/>
          <w:numId w:val="26"/>
        </w:numPr>
        <w:spacing w:after="0" w:line="240" w:lineRule="auto"/>
        <w:ind w:firstLine="0"/>
      </w:pPr>
      <w:r>
        <w:t xml:space="preserve">семинар-дискуссия; </w:t>
      </w:r>
    </w:p>
    <w:p w14:paraId="68E559ED" w14:textId="3961AD12" w:rsidR="009A5BE5" w:rsidRDefault="009A5BE5" w:rsidP="00053C69">
      <w:pPr>
        <w:pStyle w:val="aff2"/>
        <w:numPr>
          <w:ilvl w:val="0"/>
          <w:numId w:val="26"/>
        </w:numPr>
        <w:spacing w:after="0" w:line="240" w:lineRule="auto"/>
        <w:ind w:firstLine="0"/>
      </w:pPr>
      <w:r>
        <w:t xml:space="preserve">семинар - "круглый стол"; </w:t>
      </w:r>
    </w:p>
    <w:p w14:paraId="41D0D668" w14:textId="601C9393" w:rsidR="009A5BE5" w:rsidRDefault="009A5BE5" w:rsidP="00053C69">
      <w:pPr>
        <w:pStyle w:val="aff2"/>
        <w:numPr>
          <w:ilvl w:val="0"/>
          <w:numId w:val="26"/>
        </w:numPr>
        <w:spacing w:after="0" w:line="240" w:lineRule="auto"/>
        <w:ind w:firstLine="0"/>
      </w:pPr>
      <w:r>
        <w:t xml:space="preserve">семинар - "мозговой штурм"; </w:t>
      </w:r>
    </w:p>
    <w:p w14:paraId="33F426E6" w14:textId="74DA5A9F" w:rsidR="009A5BE5" w:rsidRDefault="009A5BE5" w:rsidP="00053C69">
      <w:pPr>
        <w:pStyle w:val="aff2"/>
        <w:numPr>
          <w:ilvl w:val="0"/>
          <w:numId w:val="26"/>
        </w:numPr>
        <w:spacing w:after="0" w:line="240" w:lineRule="auto"/>
        <w:ind w:firstLine="0"/>
      </w:pPr>
      <w:r>
        <w:t xml:space="preserve">семинар-коллоквиум; </w:t>
      </w:r>
    </w:p>
    <w:p w14:paraId="62D65C9B" w14:textId="1635D5A4" w:rsidR="009A5BE5" w:rsidRDefault="009A5BE5" w:rsidP="00053C69">
      <w:pPr>
        <w:pStyle w:val="aff2"/>
        <w:numPr>
          <w:ilvl w:val="0"/>
          <w:numId w:val="26"/>
        </w:numPr>
        <w:spacing w:after="0" w:line="240" w:lineRule="auto"/>
        <w:ind w:firstLine="0"/>
      </w:pPr>
      <w:r>
        <w:t xml:space="preserve">семинар-экскурсия; </w:t>
      </w:r>
    </w:p>
    <w:p w14:paraId="57B2862D" w14:textId="06B0BAB8" w:rsidR="009A5BE5" w:rsidRDefault="009A5BE5" w:rsidP="00053C69">
      <w:pPr>
        <w:pStyle w:val="aff2"/>
        <w:numPr>
          <w:ilvl w:val="0"/>
          <w:numId w:val="26"/>
        </w:numPr>
        <w:spacing w:after="0" w:line="240" w:lineRule="auto"/>
        <w:ind w:firstLine="0"/>
      </w:pPr>
      <w:r>
        <w:t xml:space="preserve">семинар на производстве, в организации, учреждении и т.п.; </w:t>
      </w:r>
    </w:p>
    <w:p w14:paraId="7C42EC73" w14:textId="075626BB" w:rsidR="009A5BE5" w:rsidRDefault="009A5BE5" w:rsidP="00053C69">
      <w:pPr>
        <w:pStyle w:val="aff2"/>
        <w:numPr>
          <w:ilvl w:val="0"/>
          <w:numId w:val="26"/>
        </w:numPr>
        <w:spacing w:after="0" w:line="240" w:lineRule="auto"/>
        <w:ind w:firstLine="0"/>
      </w:pPr>
      <w:r>
        <w:t xml:space="preserve">семинар - деловая игра; </w:t>
      </w:r>
    </w:p>
    <w:p w14:paraId="7F6F21A6" w14:textId="1878C75F" w:rsidR="009A5BE5" w:rsidRDefault="009A5BE5" w:rsidP="00053C69">
      <w:pPr>
        <w:pStyle w:val="aff2"/>
        <w:numPr>
          <w:ilvl w:val="0"/>
          <w:numId w:val="26"/>
        </w:numPr>
        <w:spacing w:after="0" w:line="240" w:lineRule="auto"/>
        <w:ind w:firstLine="0"/>
      </w:pPr>
      <w:r>
        <w:t xml:space="preserve">комментированное чтение и анализ документов (литературы); </w:t>
      </w:r>
    </w:p>
    <w:p w14:paraId="5172A285" w14:textId="3BB50C96" w:rsidR="009A5BE5" w:rsidRDefault="009A5BE5" w:rsidP="00053C69">
      <w:pPr>
        <w:pStyle w:val="aff2"/>
        <w:numPr>
          <w:ilvl w:val="0"/>
          <w:numId w:val="26"/>
        </w:numPr>
        <w:spacing w:after="0" w:line="240" w:lineRule="auto"/>
        <w:ind w:firstLine="0"/>
      </w:pPr>
      <w:r>
        <w:t xml:space="preserve">решение задач на самостоятельность мышления; </w:t>
      </w:r>
    </w:p>
    <w:p w14:paraId="35D1A72D" w14:textId="0DE5A3F8" w:rsidR="009A5BE5" w:rsidRDefault="009A5BE5" w:rsidP="00053C69">
      <w:pPr>
        <w:pStyle w:val="aff2"/>
        <w:numPr>
          <w:ilvl w:val="0"/>
          <w:numId w:val="26"/>
        </w:numPr>
        <w:spacing w:after="0" w:line="240" w:lineRule="auto"/>
        <w:ind w:firstLine="0"/>
      </w:pPr>
      <w:r>
        <w:t>семинар по материалам исследования, проведенного студентами под руководством преподавателя;</w:t>
      </w:r>
    </w:p>
    <w:p w14:paraId="590DD167" w14:textId="7C6A1CF3" w:rsidR="009A5BE5" w:rsidRDefault="009A5BE5" w:rsidP="00053C69">
      <w:pPr>
        <w:pStyle w:val="aff2"/>
        <w:numPr>
          <w:ilvl w:val="0"/>
          <w:numId w:val="26"/>
        </w:numPr>
        <w:spacing w:after="0" w:line="240" w:lineRule="auto"/>
        <w:ind w:firstLine="0"/>
      </w:pPr>
      <w:r>
        <w:t>смешанная форма, с элементами различных форм проведения.</w:t>
      </w:r>
    </w:p>
  </w:comment>
  <w:comment w:id="19" w:author="Katerina Pigarova" w:date="2017-11-12T17:51:00Z" w:initials="KP">
    <w:p w14:paraId="79BA15DD" w14:textId="77777777" w:rsidR="009A5BE5" w:rsidRDefault="009A5BE5" w:rsidP="00053C69">
      <w:pPr>
        <w:pStyle w:val="aff2"/>
      </w:pPr>
      <w:r>
        <w:rPr>
          <w:rStyle w:val="aff8"/>
        </w:rPr>
        <w:annotationRef/>
      </w:r>
      <w:r>
        <w:t>Виды самостоятельной работы студентов</w:t>
      </w:r>
    </w:p>
    <w:p w14:paraId="72E5C089" w14:textId="77777777" w:rsidR="009A5BE5" w:rsidRDefault="009A5BE5" w:rsidP="00053C69">
      <w:pPr>
        <w:pStyle w:val="aff2"/>
      </w:pPr>
      <w:r>
        <w:t>1. Конспектирование</w:t>
      </w:r>
    </w:p>
    <w:p w14:paraId="73182E58" w14:textId="77777777" w:rsidR="009A5BE5" w:rsidRDefault="009A5BE5" w:rsidP="00053C69">
      <w:pPr>
        <w:pStyle w:val="aff2"/>
      </w:pPr>
      <w:r>
        <w:t>2. Реферирование литературы</w:t>
      </w:r>
    </w:p>
    <w:p w14:paraId="01B6D970" w14:textId="77777777" w:rsidR="009A5BE5" w:rsidRDefault="009A5BE5" w:rsidP="00053C69">
      <w:pPr>
        <w:pStyle w:val="aff2"/>
      </w:pPr>
      <w:r>
        <w:t>3. Выполнение заданий поискового характера</w:t>
      </w:r>
    </w:p>
    <w:p w14:paraId="5EC04DB7" w14:textId="77777777" w:rsidR="009A5BE5" w:rsidRDefault="009A5BE5" w:rsidP="00053C69">
      <w:pPr>
        <w:pStyle w:val="aff2"/>
      </w:pPr>
      <w:r>
        <w:t>4. Аннотирование книг, статей</w:t>
      </w:r>
    </w:p>
    <w:p w14:paraId="12724FE2" w14:textId="77777777" w:rsidR="009A5BE5" w:rsidRDefault="009A5BE5" w:rsidP="00053C69">
      <w:pPr>
        <w:pStyle w:val="aff2"/>
      </w:pPr>
      <w:r>
        <w:t>5. Углубленный анализ научно-методической литературы</w:t>
      </w:r>
    </w:p>
    <w:p w14:paraId="466F58E2" w14:textId="77777777" w:rsidR="009A5BE5" w:rsidRDefault="009A5BE5" w:rsidP="00053C69">
      <w:pPr>
        <w:pStyle w:val="aff2"/>
      </w:pPr>
      <w:r>
        <w:t>6. Дополнение конспекта лекций рекомендованной литературой</w:t>
      </w:r>
    </w:p>
    <w:p w14:paraId="38B1B064" w14:textId="77777777" w:rsidR="009A5BE5" w:rsidRDefault="009A5BE5" w:rsidP="00053C69">
      <w:pPr>
        <w:pStyle w:val="aff2"/>
      </w:pPr>
      <w:r>
        <w:t>7. Участие в работе семинаров</w:t>
      </w:r>
    </w:p>
    <w:p w14:paraId="13C8C173" w14:textId="77777777" w:rsidR="009A5BE5" w:rsidRDefault="009A5BE5" w:rsidP="00053C69">
      <w:pPr>
        <w:pStyle w:val="aff2"/>
      </w:pPr>
      <w:r>
        <w:t>8. Практические занятия: в соответствии с инструкциями и методическими указаниями</w:t>
      </w:r>
    </w:p>
    <w:p w14:paraId="17B21971" w14:textId="77777777" w:rsidR="009A5BE5" w:rsidRDefault="009A5BE5" w:rsidP="00053C69">
      <w:pPr>
        <w:pStyle w:val="aff2"/>
      </w:pPr>
      <w:r>
        <w:t>9. Научно-исследовательская работа при выполнении контрольных работ</w:t>
      </w:r>
    </w:p>
    <w:p w14:paraId="44D08BF9" w14:textId="2686D487" w:rsidR="009A5BE5" w:rsidRDefault="009A5BE5" w:rsidP="00053C69">
      <w:pPr>
        <w:pStyle w:val="aff2"/>
      </w:pPr>
      <w:r>
        <w:t>10. Контрольная работа</w:t>
      </w:r>
    </w:p>
  </w:comment>
  <w:comment w:id="23" w:author="Katerina Pigarova" w:date="2017-11-12T18:22:00Z" w:initials="KP">
    <w:p w14:paraId="0FB10DEF" w14:textId="29AF1F1B" w:rsidR="009A5BE5" w:rsidRDefault="009A5BE5">
      <w:pPr>
        <w:pStyle w:val="aff2"/>
      </w:pPr>
      <w:r>
        <w:rPr>
          <w:rStyle w:val="aff8"/>
        </w:rPr>
        <w:annotationRef/>
      </w:r>
      <w:r>
        <w:t>Сумма академических часов (по 45 мин) модуля (строки) (лекции + пр. занятия+семинары+самостоятельная работа</w:t>
      </w:r>
    </w:p>
  </w:comment>
  <w:comment w:id="24" w:author="Katerina Pigarova" w:date="2017-11-12T18:23:00Z" w:initials="KP">
    <w:p w14:paraId="5C1B82A3" w14:textId="21462A46" w:rsidR="009A5BE5" w:rsidRDefault="009A5BE5">
      <w:pPr>
        <w:pStyle w:val="aff2"/>
      </w:pPr>
      <w:r>
        <w:rPr>
          <w:rStyle w:val="aff8"/>
        </w:rPr>
        <w:annotationRef/>
      </w:r>
      <w:r>
        <w:t>сумма по основным модулям + итоговый контроль</w:t>
      </w:r>
    </w:p>
  </w:comment>
  <w:comment w:id="25" w:author="Katerina Pigarova" w:date="2017-11-12T17:47:00Z" w:initials="KP">
    <w:p w14:paraId="39DF5B7A" w14:textId="7936E300" w:rsidR="009A5BE5" w:rsidRDefault="009A5BE5">
      <w:pPr>
        <w:pStyle w:val="aff2"/>
      </w:pPr>
      <w:r>
        <w:rPr>
          <w:rStyle w:val="aff8"/>
        </w:rPr>
        <w:annotationRef/>
      </w:r>
      <w:r>
        <w:t>Это ежегодно утверждаемый на очередной учебный год (с сентября по июнь) календарный график проведения программ ПК и ПП</w:t>
      </w:r>
    </w:p>
  </w:comment>
  <w:comment w:id="29" w:author="Katerina Pigarova" w:date="2017-11-12T17:42:00Z" w:initials="KP">
    <w:p w14:paraId="664C1924" w14:textId="50ABA857" w:rsidR="009A5BE5" w:rsidRDefault="009A5BE5">
      <w:pPr>
        <w:pStyle w:val="aff2"/>
      </w:pPr>
      <w:r>
        <w:rPr>
          <w:rStyle w:val="aff8"/>
        </w:rPr>
        <w:annotationRef/>
      </w:r>
      <w:r>
        <w:t>Проводится описание того, что входит в структуру экзамена.</w:t>
      </w:r>
    </w:p>
  </w:comment>
  <w:comment w:id="30" w:author="Katerina Pigarova" w:date="2017-11-12T17:41:00Z" w:initials="KP">
    <w:p w14:paraId="51F2F986" w14:textId="3C3C3AD0" w:rsidR="009A5BE5" w:rsidRDefault="009A5BE5">
      <w:pPr>
        <w:pStyle w:val="aff2"/>
      </w:pPr>
      <w:r>
        <w:rPr>
          <w:rStyle w:val="aff8"/>
        </w:rPr>
        <w:annotationRef/>
      </w:r>
      <w:r>
        <w:t>Достаточно привести одну клиническую задачу, но разработать еще 5+ для обеспечения каждого обучающегося отдельной клинической задачей без повторения</w:t>
      </w:r>
    </w:p>
  </w:comment>
  <w:comment w:id="32" w:author="Katerina Pigarova" w:date="2017-11-12T17:41:00Z" w:initials="KP">
    <w:p w14:paraId="3AA0BF4E" w14:textId="4F001A04" w:rsidR="009A5BE5" w:rsidRDefault="009A5BE5">
      <w:pPr>
        <w:pStyle w:val="aff2"/>
      </w:pPr>
      <w:r>
        <w:rPr>
          <w:rStyle w:val="aff8"/>
        </w:rPr>
        <w:annotationRef/>
      </w:r>
      <w:r>
        <w:t>Лучше указать все возможные вопросы в билетах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A8E905" w15:done="0"/>
  <w15:commentEx w15:paraId="38354B2E" w15:done="0"/>
  <w15:commentEx w15:paraId="0098D110" w15:done="0"/>
  <w15:commentEx w15:paraId="49FBFBF4" w15:done="0"/>
  <w15:commentEx w15:paraId="64D28A47" w15:done="0"/>
  <w15:commentEx w15:paraId="5044648E" w15:done="0"/>
  <w15:commentEx w15:paraId="0C5279C2" w15:done="0"/>
  <w15:commentEx w15:paraId="590DD167" w15:done="0"/>
  <w15:commentEx w15:paraId="44D08BF9" w15:done="0"/>
  <w15:commentEx w15:paraId="0FB10DEF" w15:done="0"/>
  <w15:commentEx w15:paraId="5C1B82A3" w15:done="0"/>
  <w15:commentEx w15:paraId="39DF5B7A" w15:done="0"/>
  <w15:commentEx w15:paraId="664C1924" w15:done="0"/>
  <w15:commentEx w15:paraId="51F2F986" w15:done="0"/>
  <w15:commentEx w15:paraId="3AA0BF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5CDBD" w14:textId="77777777" w:rsidR="009A5BE5" w:rsidRDefault="009A5BE5">
      <w:pPr>
        <w:spacing w:after="0" w:line="240" w:lineRule="auto"/>
      </w:pPr>
      <w:r>
        <w:separator/>
      </w:r>
    </w:p>
  </w:endnote>
  <w:endnote w:type="continuationSeparator" w:id="0">
    <w:p w14:paraId="0D5477F5" w14:textId="77777777" w:rsidR="009A5BE5" w:rsidRDefault="009A5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258A42" w14:textId="77777777" w:rsidR="009A5BE5" w:rsidRDefault="009A5BE5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6135F385" w14:textId="77777777" w:rsidR="009A5BE5" w:rsidRDefault="009A5BE5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45E37" w14:textId="77777777" w:rsidR="009A5BE5" w:rsidRDefault="009A5BE5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C6EA1">
      <w:rPr>
        <w:rStyle w:val="aa"/>
        <w:noProof/>
      </w:rPr>
      <w:t>10</w:t>
    </w:r>
    <w:r>
      <w:rPr>
        <w:rStyle w:val="aa"/>
      </w:rPr>
      <w:fldChar w:fldCharType="end"/>
    </w:r>
  </w:p>
  <w:p w14:paraId="7BBF4802" w14:textId="77777777" w:rsidR="009A5BE5" w:rsidRDefault="009A5BE5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A9F12D" w14:textId="77777777" w:rsidR="009A5BE5" w:rsidRDefault="009A5BE5">
      <w:pPr>
        <w:spacing w:after="0" w:line="240" w:lineRule="auto"/>
      </w:pPr>
      <w:r>
        <w:separator/>
      </w:r>
    </w:p>
  </w:footnote>
  <w:footnote w:type="continuationSeparator" w:id="0">
    <w:p w14:paraId="7640CC1B" w14:textId="77777777" w:rsidR="009A5BE5" w:rsidRDefault="009A5B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35475C0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21"/>
    <w:multiLevelType w:val="hybridMultilevel"/>
    <w:tmpl w:val="22954522"/>
    <w:lvl w:ilvl="0" w:tplc="A51E014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  <w:b w:val="0"/>
        <w:color w:val="000000"/>
      </w:rPr>
    </w:lvl>
    <w:lvl w:ilvl="1" w:tplc="4E0219C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90FA5D28">
      <w:start w:val="1"/>
      <w:numFmt w:val="decimal"/>
      <w:lvlText w:val="%3."/>
      <w:lvlJc w:val="left"/>
      <w:pPr>
        <w:ind w:left="2160" w:hanging="180"/>
      </w:pPr>
      <w:rPr>
        <w:rFonts w:ascii="Arial" w:eastAsia="Times New Roman" w:hAnsi="Arial" w:hint="default"/>
      </w:rPr>
    </w:lvl>
    <w:lvl w:ilvl="3" w:tplc="28C47522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hint="default"/>
      </w:rPr>
    </w:lvl>
    <w:lvl w:ilvl="4" w:tplc="F906F41C">
      <w:start w:val="1"/>
      <w:numFmt w:val="decimal"/>
      <w:lvlText w:val="%5."/>
      <w:lvlJc w:val="left"/>
      <w:pPr>
        <w:ind w:left="3600" w:hanging="360"/>
      </w:pPr>
      <w:rPr>
        <w:rFonts w:ascii="Arial" w:eastAsia="Times New Roman" w:hAnsi="Arial" w:hint="default"/>
      </w:rPr>
    </w:lvl>
    <w:lvl w:ilvl="5" w:tplc="6BAC0BA2">
      <w:start w:val="1"/>
      <w:numFmt w:val="decimal"/>
      <w:lvlText w:val="%6."/>
      <w:lvlJc w:val="left"/>
      <w:pPr>
        <w:ind w:left="4320" w:hanging="180"/>
      </w:pPr>
      <w:rPr>
        <w:rFonts w:ascii="Arial" w:eastAsia="Times New Roman" w:hAnsi="Arial" w:hint="default"/>
      </w:rPr>
    </w:lvl>
    <w:lvl w:ilvl="6" w:tplc="C14291CC">
      <w:start w:val="1"/>
      <w:numFmt w:val="decimal"/>
      <w:lvlText w:val="%7."/>
      <w:lvlJc w:val="left"/>
      <w:pPr>
        <w:ind w:left="5040" w:hanging="360"/>
      </w:pPr>
      <w:rPr>
        <w:rFonts w:ascii="Arial" w:eastAsia="Times New Roman" w:hAnsi="Arial" w:hint="default"/>
      </w:rPr>
    </w:lvl>
    <w:lvl w:ilvl="7" w:tplc="B9AEF65C">
      <w:start w:val="1"/>
      <w:numFmt w:val="decimal"/>
      <w:lvlText w:val="%8."/>
      <w:lvlJc w:val="left"/>
      <w:pPr>
        <w:ind w:left="5760" w:hanging="360"/>
      </w:pPr>
      <w:rPr>
        <w:rFonts w:ascii="Arial" w:eastAsia="Times New Roman" w:hAnsi="Arial" w:hint="default"/>
      </w:rPr>
    </w:lvl>
    <w:lvl w:ilvl="8" w:tplc="DD3277C2">
      <w:start w:val="1"/>
      <w:numFmt w:val="decimal"/>
      <w:lvlText w:val="%9."/>
      <w:lvlJc w:val="left"/>
      <w:pPr>
        <w:ind w:left="6480" w:hanging="180"/>
      </w:pPr>
      <w:rPr>
        <w:rFonts w:ascii="Arial" w:eastAsia="Times New Roman" w:hAnsi="Arial" w:hint="default"/>
      </w:rPr>
    </w:lvl>
  </w:abstractNum>
  <w:abstractNum w:abstractNumId="2" w15:restartNumberingAfterBreak="0">
    <w:nsid w:val="02DF51DD"/>
    <w:multiLevelType w:val="hybridMultilevel"/>
    <w:tmpl w:val="ABFEA730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" w15:restartNumberingAfterBreak="0">
    <w:nsid w:val="04210FB3"/>
    <w:multiLevelType w:val="hybridMultilevel"/>
    <w:tmpl w:val="16448FCA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BFB437F"/>
    <w:multiLevelType w:val="hybridMultilevel"/>
    <w:tmpl w:val="60A8A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789"/>
    <w:multiLevelType w:val="hybridMultilevel"/>
    <w:tmpl w:val="16643D88"/>
    <w:lvl w:ilvl="0" w:tplc="12386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F1672F0"/>
    <w:multiLevelType w:val="hybridMultilevel"/>
    <w:tmpl w:val="7826E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809B8"/>
    <w:multiLevelType w:val="hybridMultilevel"/>
    <w:tmpl w:val="145EC706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13967F8"/>
    <w:multiLevelType w:val="hybridMultilevel"/>
    <w:tmpl w:val="A6DCB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D05B7"/>
    <w:multiLevelType w:val="hybridMultilevel"/>
    <w:tmpl w:val="E4309F32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0" w15:restartNumberingAfterBreak="0">
    <w:nsid w:val="15005882"/>
    <w:multiLevelType w:val="hybridMultilevel"/>
    <w:tmpl w:val="83CE1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6972B7"/>
    <w:multiLevelType w:val="hybridMultilevel"/>
    <w:tmpl w:val="2800CEA0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187320D3"/>
    <w:multiLevelType w:val="hybridMultilevel"/>
    <w:tmpl w:val="CFF20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294826"/>
    <w:multiLevelType w:val="hybridMultilevel"/>
    <w:tmpl w:val="1B9A391C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4" w15:restartNumberingAfterBreak="0">
    <w:nsid w:val="23732571"/>
    <w:multiLevelType w:val="hybridMultilevel"/>
    <w:tmpl w:val="118A52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A735A"/>
    <w:multiLevelType w:val="hybridMultilevel"/>
    <w:tmpl w:val="EC4A7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BD656D"/>
    <w:multiLevelType w:val="hybridMultilevel"/>
    <w:tmpl w:val="E20EE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AA62B8"/>
    <w:multiLevelType w:val="hybridMultilevel"/>
    <w:tmpl w:val="CFAC8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C77A86"/>
    <w:multiLevelType w:val="hybridMultilevel"/>
    <w:tmpl w:val="5C0006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31B4301"/>
    <w:multiLevelType w:val="multilevel"/>
    <w:tmpl w:val="DC067AAA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4375417"/>
    <w:multiLevelType w:val="hybridMultilevel"/>
    <w:tmpl w:val="CF98B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74258"/>
    <w:multiLevelType w:val="hybridMultilevel"/>
    <w:tmpl w:val="CFF20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5B57D5"/>
    <w:multiLevelType w:val="hybridMultilevel"/>
    <w:tmpl w:val="11FA1FEE"/>
    <w:lvl w:ilvl="0" w:tplc="0419000B">
      <w:start w:val="1"/>
      <w:numFmt w:val="bullet"/>
      <w:lvlText w:val=""/>
      <w:lvlJc w:val="left"/>
      <w:pPr>
        <w:ind w:left="2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</w:abstractNum>
  <w:abstractNum w:abstractNumId="23" w15:restartNumberingAfterBreak="0">
    <w:nsid w:val="3FFB3782"/>
    <w:multiLevelType w:val="hybridMultilevel"/>
    <w:tmpl w:val="7076C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954F5B"/>
    <w:multiLevelType w:val="hybridMultilevel"/>
    <w:tmpl w:val="EFD44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8E04AD"/>
    <w:multiLevelType w:val="hybridMultilevel"/>
    <w:tmpl w:val="1A381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A91A1B"/>
    <w:multiLevelType w:val="hybridMultilevel"/>
    <w:tmpl w:val="0A303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C555A0"/>
    <w:multiLevelType w:val="hybridMultilevel"/>
    <w:tmpl w:val="2200D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B27A98"/>
    <w:multiLevelType w:val="hybridMultilevel"/>
    <w:tmpl w:val="55922ABE"/>
    <w:lvl w:ilvl="0" w:tplc="143A4BE4">
      <w:start w:val="1"/>
      <w:numFmt w:val="decimal"/>
      <w:lvlText w:val="%1."/>
      <w:lvlJc w:val="left"/>
      <w:pPr>
        <w:ind w:left="4613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BE7F30"/>
    <w:multiLevelType w:val="hybridMultilevel"/>
    <w:tmpl w:val="5C688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3202B"/>
    <w:multiLevelType w:val="hybridMultilevel"/>
    <w:tmpl w:val="9F0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D07E6"/>
    <w:multiLevelType w:val="hybridMultilevel"/>
    <w:tmpl w:val="73AC0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8E0626"/>
    <w:multiLevelType w:val="hybridMultilevel"/>
    <w:tmpl w:val="3A007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9D06C2"/>
    <w:multiLevelType w:val="hybridMultilevel"/>
    <w:tmpl w:val="F7369F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E02B38"/>
    <w:multiLevelType w:val="multilevel"/>
    <w:tmpl w:val="43349A8A"/>
    <w:styleLink w:val="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russianLow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24B34FC"/>
    <w:multiLevelType w:val="multilevel"/>
    <w:tmpl w:val="AB5A36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5177C34"/>
    <w:multiLevelType w:val="hybridMultilevel"/>
    <w:tmpl w:val="3ECA2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12180A"/>
    <w:multiLevelType w:val="hybridMultilevel"/>
    <w:tmpl w:val="F9FAB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15109A"/>
    <w:multiLevelType w:val="hybridMultilevel"/>
    <w:tmpl w:val="0BFAB9A8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9" w15:restartNumberingAfterBreak="0">
    <w:nsid w:val="71E363F5"/>
    <w:multiLevelType w:val="hybridMultilevel"/>
    <w:tmpl w:val="09AA2496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40" w15:restartNumberingAfterBreak="0">
    <w:nsid w:val="73FC58AC"/>
    <w:multiLevelType w:val="hybridMultilevel"/>
    <w:tmpl w:val="208CF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7E6FA4"/>
    <w:multiLevelType w:val="multilevel"/>
    <w:tmpl w:val="8E6C50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7A2631C"/>
    <w:multiLevelType w:val="hybridMultilevel"/>
    <w:tmpl w:val="3FBEC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8C279F"/>
    <w:multiLevelType w:val="hybridMultilevel"/>
    <w:tmpl w:val="8F9A84C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4"/>
  </w:num>
  <w:num w:numId="2">
    <w:abstractNumId w:val="18"/>
  </w:num>
  <w:num w:numId="3">
    <w:abstractNumId w:val="38"/>
  </w:num>
  <w:num w:numId="4">
    <w:abstractNumId w:val="2"/>
  </w:num>
  <w:num w:numId="5">
    <w:abstractNumId w:val="41"/>
  </w:num>
  <w:num w:numId="6">
    <w:abstractNumId w:val="35"/>
  </w:num>
  <w:num w:numId="7">
    <w:abstractNumId w:val="19"/>
  </w:num>
  <w:num w:numId="8">
    <w:abstractNumId w:val="7"/>
  </w:num>
  <w:num w:numId="9">
    <w:abstractNumId w:val="22"/>
  </w:num>
  <w:num w:numId="10">
    <w:abstractNumId w:val="3"/>
  </w:num>
  <w:num w:numId="11">
    <w:abstractNumId w:val="9"/>
  </w:num>
  <w:num w:numId="12">
    <w:abstractNumId w:val="13"/>
  </w:num>
  <w:num w:numId="13">
    <w:abstractNumId w:val="39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4"/>
  </w:num>
  <w:num w:numId="23">
    <w:abstractNumId w:val="33"/>
  </w:num>
  <w:num w:numId="24">
    <w:abstractNumId w:val="1"/>
  </w:num>
  <w:num w:numId="25">
    <w:abstractNumId w:val="25"/>
  </w:num>
  <w:num w:numId="26">
    <w:abstractNumId w:val="11"/>
  </w:num>
  <w:num w:numId="27">
    <w:abstractNumId w:val="42"/>
  </w:num>
  <w:num w:numId="28">
    <w:abstractNumId w:val="26"/>
  </w:num>
  <w:num w:numId="29">
    <w:abstractNumId w:val="10"/>
  </w:num>
  <w:num w:numId="30">
    <w:abstractNumId w:val="0"/>
  </w:num>
  <w:num w:numId="31">
    <w:abstractNumId w:val="24"/>
  </w:num>
  <w:num w:numId="32">
    <w:abstractNumId w:val="31"/>
  </w:num>
  <w:num w:numId="33">
    <w:abstractNumId w:val="17"/>
  </w:num>
  <w:num w:numId="34">
    <w:abstractNumId w:val="16"/>
  </w:num>
  <w:num w:numId="35">
    <w:abstractNumId w:val="40"/>
  </w:num>
  <w:num w:numId="36">
    <w:abstractNumId w:val="23"/>
  </w:num>
  <w:num w:numId="37">
    <w:abstractNumId w:val="36"/>
  </w:num>
  <w:num w:numId="38">
    <w:abstractNumId w:val="8"/>
  </w:num>
  <w:num w:numId="39">
    <w:abstractNumId w:val="32"/>
  </w:num>
  <w:num w:numId="40">
    <w:abstractNumId w:val="27"/>
  </w:num>
  <w:num w:numId="41">
    <w:abstractNumId w:val="4"/>
  </w:num>
  <w:num w:numId="42">
    <w:abstractNumId w:val="20"/>
  </w:num>
  <w:num w:numId="43">
    <w:abstractNumId w:val="37"/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</w:num>
  <w:numIdMacAtCleanup w:val="2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terina Pigarova">
    <w15:presenceInfo w15:providerId="Windows Live" w15:userId="f011062f9fdd15a2"/>
  </w15:person>
  <w15:person w15:author="Федорова Наталья Сергеевна">
    <w15:presenceInfo w15:providerId="AD" w15:userId="S-1-5-21-3151592525-1064847349-792069652-54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comments="0" w:insDel="0" w:formatting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981"/>
    <w:rsid w:val="00012F8A"/>
    <w:rsid w:val="00036ECF"/>
    <w:rsid w:val="000441E1"/>
    <w:rsid w:val="00053C69"/>
    <w:rsid w:val="00066894"/>
    <w:rsid w:val="00081DFD"/>
    <w:rsid w:val="000C6EA1"/>
    <w:rsid w:val="000E21A4"/>
    <w:rsid w:val="000F14D8"/>
    <w:rsid w:val="000F758E"/>
    <w:rsid w:val="0011564A"/>
    <w:rsid w:val="0013032C"/>
    <w:rsid w:val="001404CB"/>
    <w:rsid w:val="001470FA"/>
    <w:rsid w:val="001A3FA4"/>
    <w:rsid w:val="001B77F2"/>
    <w:rsid w:val="001C164A"/>
    <w:rsid w:val="001E6380"/>
    <w:rsid w:val="001F0814"/>
    <w:rsid w:val="00200197"/>
    <w:rsid w:val="0020425A"/>
    <w:rsid w:val="0022617B"/>
    <w:rsid w:val="0024215B"/>
    <w:rsid w:val="00246C80"/>
    <w:rsid w:val="0025141F"/>
    <w:rsid w:val="002827B1"/>
    <w:rsid w:val="00285F5A"/>
    <w:rsid w:val="00287A28"/>
    <w:rsid w:val="00290296"/>
    <w:rsid w:val="00297DD5"/>
    <w:rsid w:val="002B62ED"/>
    <w:rsid w:val="002C161C"/>
    <w:rsid w:val="002C4017"/>
    <w:rsid w:val="002D3906"/>
    <w:rsid w:val="00301156"/>
    <w:rsid w:val="00311B20"/>
    <w:rsid w:val="0032753E"/>
    <w:rsid w:val="003315DC"/>
    <w:rsid w:val="00333B17"/>
    <w:rsid w:val="00345AF5"/>
    <w:rsid w:val="0034766A"/>
    <w:rsid w:val="00390A79"/>
    <w:rsid w:val="003C01B2"/>
    <w:rsid w:val="003D7CEC"/>
    <w:rsid w:val="00412156"/>
    <w:rsid w:val="00423D20"/>
    <w:rsid w:val="00427423"/>
    <w:rsid w:val="004671DA"/>
    <w:rsid w:val="00476B50"/>
    <w:rsid w:val="00487167"/>
    <w:rsid w:val="004C695E"/>
    <w:rsid w:val="004C77FF"/>
    <w:rsid w:val="004D625C"/>
    <w:rsid w:val="004E6196"/>
    <w:rsid w:val="004E67F1"/>
    <w:rsid w:val="004F11FE"/>
    <w:rsid w:val="00507CCB"/>
    <w:rsid w:val="00511D8B"/>
    <w:rsid w:val="00535D4A"/>
    <w:rsid w:val="005454FB"/>
    <w:rsid w:val="00553AE0"/>
    <w:rsid w:val="0056695E"/>
    <w:rsid w:val="00575758"/>
    <w:rsid w:val="005A3B19"/>
    <w:rsid w:val="005C2980"/>
    <w:rsid w:val="005C6B20"/>
    <w:rsid w:val="005C6E78"/>
    <w:rsid w:val="005C754C"/>
    <w:rsid w:val="005D1C45"/>
    <w:rsid w:val="005D5313"/>
    <w:rsid w:val="005E1E9B"/>
    <w:rsid w:val="005E47D2"/>
    <w:rsid w:val="00617790"/>
    <w:rsid w:val="00644A12"/>
    <w:rsid w:val="006503F5"/>
    <w:rsid w:val="00650EA8"/>
    <w:rsid w:val="00661DDB"/>
    <w:rsid w:val="00663C5A"/>
    <w:rsid w:val="006758F9"/>
    <w:rsid w:val="00695C9C"/>
    <w:rsid w:val="006B1ED8"/>
    <w:rsid w:val="006B7C3D"/>
    <w:rsid w:val="006F2E62"/>
    <w:rsid w:val="006F5262"/>
    <w:rsid w:val="00713422"/>
    <w:rsid w:val="00726CE5"/>
    <w:rsid w:val="0073691D"/>
    <w:rsid w:val="007461B6"/>
    <w:rsid w:val="00746BA7"/>
    <w:rsid w:val="00750BFD"/>
    <w:rsid w:val="0075264D"/>
    <w:rsid w:val="007642BE"/>
    <w:rsid w:val="00776043"/>
    <w:rsid w:val="0079487D"/>
    <w:rsid w:val="00795B22"/>
    <w:rsid w:val="007B53C7"/>
    <w:rsid w:val="007C3309"/>
    <w:rsid w:val="00813897"/>
    <w:rsid w:val="00822307"/>
    <w:rsid w:val="00834DA6"/>
    <w:rsid w:val="00841E53"/>
    <w:rsid w:val="008429BA"/>
    <w:rsid w:val="00847D9E"/>
    <w:rsid w:val="00861B61"/>
    <w:rsid w:val="008A7A5B"/>
    <w:rsid w:val="008C3615"/>
    <w:rsid w:val="008C6B36"/>
    <w:rsid w:val="008D2802"/>
    <w:rsid w:val="008E6F3C"/>
    <w:rsid w:val="008F0764"/>
    <w:rsid w:val="00923AEE"/>
    <w:rsid w:val="0093713D"/>
    <w:rsid w:val="0098253B"/>
    <w:rsid w:val="0098671E"/>
    <w:rsid w:val="009979C2"/>
    <w:rsid w:val="009A4ED1"/>
    <w:rsid w:val="009A5BE5"/>
    <w:rsid w:val="009B284A"/>
    <w:rsid w:val="009C5F82"/>
    <w:rsid w:val="009C6C08"/>
    <w:rsid w:val="009D4FD3"/>
    <w:rsid w:val="009E71FD"/>
    <w:rsid w:val="009E7FE5"/>
    <w:rsid w:val="00A41F42"/>
    <w:rsid w:val="00A45EBA"/>
    <w:rsid w:val="00A6700D"/>
    <w:rsid w:val="00A868E6"/>
    <w:rsid w:val="00A93C79"/>
    <w:rsid w:val="00A9442D"/>
    <w:rsid w:val="00AB3F89"/>
    <w:rsid w:val="00AC3F04"/>
    <w:rsid w:val="00AD62D1"/>
    <w:rsid w:val="00B048B3"/>
    <w:rsid w:val="00B13C10"/>
    <w:rsid w:val="00B20A76"/>
    <w:rsid w:val="00B50706"/>
    <w:rsid w:val="00B51D41"/>
    <w:rsid w:val="00B809CE"/>
    <w:rsid w:val="00B85A3B"/>
    <w:rsid w:val="00B87ECA"/>
    <w:rsid w:val="00BA3047"/>
    <w:rsid w:val="00BB51D2"/>
    <w:rsid w:val="00BB7517"/>
    <w:rsid w:val="00BE5CC7"/>
    <w:rsid w:val="00BF7FCA"/>
    <w:rsid w:val="00C14006"/>
    <w:rsid w:val="00C2149D"/>
    <w:rsid w:val="00C23FD3"/>
    <w:rsid w:val="00C3000E"/>
    <w:rsid w:val="00C53AD7"/>
    <w:rsid w:val="00C73C1E"/>
    <w:rsid w:val="00C85981"/>
    <w:rsid w:val="00C90539"/>
    <w:rsid w:val="00CC31AD"/>
    <w:rsid w:val="00CF1A9E"/>
    <w:rsid w:val="00CF45AA"/>
    <w:rsid w:val="00D22E96"/>
    <w:rsid w:val="00D2661D"/>
    <w:rsid w:val="00D5739B"/>
    <w:rsid w:val="00D7266B"/>
    <w:rsid w:val="00DB2E27"/>
    <w:rsid w:val="00DC1736"/>
    <w:rsid w:val="00DC3C91"/>
    <w:rsid w:val="00DC49E0"/>
    <w:rsid w:val="00E11D20"/>
    <w:rsid w:val="00E31657"/>
    <w:rsid w:val="00E56081"/>
    <w:rsid w:val="00E57719"/>
    <w:rsid w:val="00E76AF6"/>
    <w:rsid w:val="00E91211"/>
    <w:rsid w:val="00E921CC"/>
    <w:rsid w:val="00E93425"/>
    <w:rsid w:val="00EA5CBC"/>
    <w:rsid w:val="00EC5B1E"/>
    <w:rsid w:val="00EC7A18"/>
    <w:rsid w:val="00ED3201"/>
    <w:rsid w:val="00ED3F91"/>
    <w:rsid w:val="00EE4D7D"/>
    <w:rsid w:val="00F050FF"/>
    <w:rsid w:val="00F2626D"/>
    <w:rsid w:val="00F319E4"/>
    <w:rsid w:val="00F33B3D"/>
    <w:rsid w:val="00F36DBB"/>
    <w:rsid w:val="00F56858"/>
    <w:rsid w:val="00F82AF7"/>
    <w:rsid w:val="00FA6639"/>
    <w:rsid w:val="00FC3C0B"/>
    <w:rsid w:val="00FC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97630E"/>
  <w15:docId w15:val="{1DC4CE21-8A50-48ED-BF2A-5F3E1A3C1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7B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qFormat/>
    <w:rsid w:val="006B7C3D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6B7C3D"/>
    <w:pPr>
      <w:keepNext/>
      <w:widowControl w:val="0"/>
      <w:suppressAutoHyphens/>
      <w:autoSpaceDE w:val="0"/>
      <w:spacing w:after="0" w:line="240" w:lineRule="auto"/>
      <w:outlineLvl w:val="1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30">
    <w:name w:val="heading 3"/>
    <w:basedOn w:val="a"/>
    <w:next w:val="a"/>
    <w:link w:val="31"/>
    <w:qFormat/>
    <w:rsid w:val="006B7C3D"/>
    <w:pPr>
      <w:keepNext/>
      <w:widowControl w:val="0"/>
      <w:suppressAutoHyphens/>
      <w:autoSpaceDE w:val="0"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6B7C3D"/>
    <w:pPr>
      <w:keepNext/>
      <w:suppressAutoHyphens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6B7C3D"/>
    <w:pPr>
      <w:suppressAutoHyphens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1"/>
    <w:qFormat/>
    <w:rsid w:val="006B7C3D"/>
    <w:pPr>
      <w:keepNext/>
      <w:suppressAutoHyphens/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qFormat/>
    <w:rsid w:val="006B7C3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9">
    <w:name w:val="heading 9"/>
    <w:basedOn w:val="a"/>
    <w:next w:val="a"/>
    <w:link w:val="90"/>
    <w:qFormat/>
    <w:rsid w:val="006B7C3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6B7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1">
    <w:name w:val="Заголовок 3 Знак"/>
    <w:basedOn w:val="a0"/>
    <w:link w:val="30"/>
    <w:rsid w:val="006B7C3D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6B7C3D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6B7C3D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rsid w:val="006B7C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B7C3D"/>
    <w:rPr>
      <w:rFonts w:ascii="Cambria" w:eastAsia="Times New Roman" w:hAnsi="Cambria" w:cs="Times New Roman"/>
      <w:i/>
      <w:iCs/>
      <w:color w:val="404040"/>
    </w:rPr>
  </w:style>
  <w:style w:type="character" w:customStyle="1" w:styleId="90">
    <w:name w:val="Заголовок 9 Знак"/>
    <w:basedOn w:val="a0"/>
    <w:link w:val="9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7C3D"/>
  </w:style>
  <w:style w:type="character" w:customStyle="1" w:styleId="WW8Num1z1">
    <w:name w:val="WW8Num1z1"/>
    <w:rsid w:val="006B7C3D"/>
    <w:rPr>
      <w:rFonts w:ascii="Wingdings" w:hAnsi="Wingdings" w:cs="Wingdings"/>
      <w:sz w:val="24"/>
    </w:rPr>
  </w:style>
  <w:style w:type="character" w:customStyle="1" w:styleId="WW8Num2z0">
    <w:name w:val="WW8Num2z0"/>
    <w:rsid w:val="006B7C3D"/>
    <w:rPr>
      <w:rFonts w:ascii="Symbol" w:hAnsi="Symbol" w:cs="Symbol"/>
    </w:rPr>
  </w:style>
  <w:style w:type="character" w:customStyle="1" w:styleId="WW8Num2z1">
    <w:name w:val="WW8Num2z1"/>
    <w:rsid w:val="006B7C3D"/>
    <w:rPr>
      <w:rFonts w:ascii="Courier New" w:hAnsi="Courier New" w:cs="Courier New"/>
    </w:rPr>
  </w:style>
  <w:style w:type="character" w:customStyle="1" w:styleId="WW8Num2z2">
    <w:name w:val="WW8Num2z2"/>
    <w:rsid w:val="006B7C3D"/>
    <w:rPr>
      <w:rFonts w:ascii="Wingdings" w:hAnsi="Wingdings" w:cs="Wingdings"/>
    </w:rPr>
  </w:style>
  <w:style w:type="character" w:customStyle="1" w:styleId="WW8Num4z0">
    <w:name w:val="WW8Num4z0"/>
    <w:rsid w:val="006B7C3D"/>
    <w:rPr>
      <w:rFonts w:ascii="Times New Roman" w:hAnsi="Times New Roman" w:cs="Times New Roman"/>
    </w:rPr>
  </w:style>
  <w:style w:type="character" w:customStyle="1" w:styleId="WW8Num4z1">
    <w:name w:val="WW8Num4z1"/>
    <w:rsid w:val="006B7C3D"/>
    <w:rPr>
      <w:rFonts w:ascii="Courier New" w:hAnsi="Courier New" w:cs="Courier New"/>
    </w:rPr>
  </w:style>
  <w:style w:type="character" w:customStyle="1" w:styleId="WW8Num4z2">
    <w:name w:val="WW8Num4z2"/>
    <w:rsid w:val="006B7C3D"/>
    <w:rPr>
      <w:rFonts w:ascii="Wingdings" w:hAnsi="Wingdings" w:cs="Wingdings"/>
    </w:rPr>
  </w:style>
  <w:style w:type="character" w:customStyle="1" w:styleId="WW8Num4z3">
    <w:name w:val="WW8Num4z3"/>
    <w:rsid w:val="006B7C3D"/>
    <w:rPr>
      <w:rFonts w:ascii="Symbol" w:hAnsi="Symbol" w:cs="Symbol"/>
    </w:rPr>
  </w:style>
  <w:style w:type="character" w:customStyle="1" w:styleId="WW8Num5z0">
    <w:name w:val="WW8Num5z0"/>
    <w:rsid w:val="006B7C3D"/>
    <w:rPr>
      <w:rFonts w:ascii="Times New Roman" w:hAnsi="Times New Roman" w:cs="Times New Roman"/>
    </w:rPr>
  </w:style>
  <w:style w:type="character" w:customStyle="1" w:styleId="WW8Num5z1">
    <w:name w:val="WW8Num5z1"/>
    <w:rsid w:val="006B7C3D"/>
    <w:rPr>
      <w:rFonts w:ascii="Courier New" w:hAnsi="Courier New" w:cs="Courier New"/>
    </w:rPr>
  </w:style>
  <w:style w:type="character" w:customStyle="1" w:styleId="WW8Num5z2">
    <w:name w:val="WW8Num5z2"/>
    <w:rsid w:val="006B7C3D"/>
    <w:rPr>
      <w:rFonts w:ascii="Wingdings" w:hAnsi="Wingdings" w:cs="Wingdings"/>
    </w:rPr>
  </w:style>
  <w:style w:type="character" w:customStyle="1" w:styleId="WW8Num5z3">
    <w:name w:val="WW8Num5z3"/>
    <w:rsid w:val="006B7C3D"/>
    <w:rPr>
      <w:rFonts w:ascii="Symbol" w:hAnsi="Symbol" w:cs="Symbol"/>
    </w:rPr>
  </w:style>
  <w:style w:type="character" w:customStyle="1" w:styleId="WW8Num6z0">
    <w:name w:val="WW8Num6z0"/>
    <w:rsid w:val="006B7C3D"/>
    <w:rPr>
      <w:rFonts w:ascii="Symbol" w:hAnsi="Symbol" w:cs="Symbol"/>
    </w:rPr>
  </w:style>
  <w:style w:type="character" w:customStyle="1" w:styleId="WW8Num6z1">
    <w:name w:val="WW8Num6z1"/>
    <w:rsid w:val="006B7C3D"/>
    <w:rPr>
      <w:rFonts w:ascii="Courier New" w:hAnsi="Courier New" w:cs="Courier New"/>
    </w:rPr>
  </w:style>
  <w:style w:type="character" w:customStyle="1" w:styleId="WW8Num6z2">
    <w:name w:val="WW8Num6z2"/>
    <w:rsid w:val="006B7C3D"/>
    <w:rPr>
      <w:rFonts w:ascii="Wingdings" w:hAnsi="Wingdings" w:cs="Wingdings"/>
    </w:rPr>
  </w:style>
  <w:style w:type="character" w:customStyle="1" w:styleId="WW8Num8z0">
    <w:name w:val="WW8Num8z0"/>
    <w:rsid w:val="006B7C3D"/>
    <w:rPr>
      <w:rFonts w:ascii="Symbol" w:hAnsi="Symbol" w:cs="Symbol"/>
    </w:rPr>
  </w:style>
  <w:style w:type="character" w:customStyle="1" w:styleId="WW8Num8z1">
    <w:name w:val="WW8Num8z1"/>
    <w:rsid w:val="006B7C3D"/>
    <w:rPr>
      <w:rFonts w:ascii="Courier New" w:hAnsi="Courier New" w:cs="Courier New"/>
    </w:rPr>
  </w:style>
  <w:style w:type="character" w:customStyle="1" w:styleId="WW8Num8z2">
    <w:name w:val="WW8Num8z2"/>
    <w:rsid w:val="006B7C3D"/>
    <w:rPr>
      <w:rFonts w:ascii="Wingdings" w:hAnsi="Wingdings" w:cs="Wingdings"/>
    </w:rPr>
  </w:style>
  <w:style w:type="character" w:customStyle="1" w:styleId="WW8Num15z0">
    <w:name w:val="WW8Num15z0"/>
    <w:rsid w:val="006B7C3D"/>
    <w:rPr>
      <w:i w:val="0"/>
    </w:rPr>
  </w:style>
  <w:style w:type="character" w:customStyle="1" w:styleId="WW8Num17z0">
    <w:name w:val="WW8Num17z0"/>
    <w:rsid w:val="006B7C3D"/>
    <w:rPr>
      <w:rFonts w:ascii="Symbol" w:hAnsi="Symbol" w:cs="Symbol"/>
    </w:rPr>
  </w:style>
  <w:style w:type="character" w:customStyle="1" w:styleId="WW8Num17z1">
    <w:name w:val="WW8Num17z1"/>
    <w:rsid w:val="006B7C3D"/>
    <w:rPr>
      <w:rFonts w:ascii="Courier New" w:hAnsi="Courier New" w:cs="Courier New"/>
    </w:rPr>
  </w:style>
  <w:style w:type="character" w:customStyle="1" w:styleId="WW8Num17z2">
    <w:name w:val="WW8Num17z2"/>
    <w:rsid w:val="006B7C3D"/>
    <w:rPr>
      <w:rFonts w:ascii="Wingdings" w:hAnsi="Wingdings" w:cs="Wingdings"/>
    </w:rPr>
  </w:style>
  <w:style w:type="character" w:customStyle="1" w:styleId="WW8Num18z0">
    <w:name w:val="WW8Num18z0"/>
    <w:rsid w:val="006B7C3D"/>
    <w:rPr>
      <w:b w:val="0"/>
    </w:rPr>
  </w:style>
  <w:style w:type="character" w:customStyle="1" w:styleId="WW8Num19z0">
    <w:name w:val="WW8Num19z0"/>
    <w:rsid w:val="006B7C3D"/>
    <w:rPr>
      <w:b w:val="0"/>
    </w:rPr>
  </w:style>
  <w:style w:type="character" w:customStyle="1" w:styleId="WW8Num26z0">
    <w:name w:val="WW8Num26z0"/>
    <w:rsid w:val="006B7C3D"/>
    <w:rPr>
      <w:rFonts w:ascii="Symbol" w:hAnsi="Symbol" w:cs="Symbol"/>
    </w:rPr>
  </w:style>
  <w:style w:type="character" w:customStyle="1" w:styleId="WW8Num26z1">
    <w:name w:val="WW8Num26z1"/>
    <w:rsid w:val="006B7C3D"/>
    <w:rPr>
      <w:rFonts w:ascii="Courier New" w:hAnsi="Courier New" w:cs="Courier New"/>
    </w:rPr>
  </w:style>
  <w:style w:type="character" w:customStyle="1" w:styleId="WW8Num26z2">
    <w:name w:val="WW8Num26z2"/>
    <w:rsid w:val="006B7C3D"/>
    <w:rPr>
      <w:rFonts w:ascii="Wingdings" w:hAnsi="Wingdings" w:cs="Wingdings"/>
    </w:rPr>
  </w:style>
  <w:style w:type="character" w:customStyle="1" w:styleId="WW8Num29z1">
    <w:name w:val="WW8Num29z1"/>
    <w:rsid w:val="006B7C3D"/>
    <w:rPr>
      <w:rFonts w:ascii="Symbol" w:hAnsi="Symbol" w:cs="Symbol"/>
    </w:rPr>
  </w:style>
  <w:style w:type="character" w:customStyle="1" w:styleId="WW8Num31z0">
    <w:name w:val="WW8Num31z0"/>
    <w:rsid w:val="006B7C3D"/>
    <w:rPr>
      <w:color w:val="000000"/>
    </w:rPr>
  </w:style>
  <w:style w:type="character" w:customStyle="1" w:styleId="WW8Num35z0">
    <w:name w:val="WW8Num35z0"/>
    <w:rsid w:val="006B7C3D"/>
    <w:rPr>
      <w:color w:val="000000"/>
    </w:rPr>
  </w:style>
  <w:style w:type="character" w:customStyle="1" w:styleId="WW8Num40z0">
    <w:name w:val="WW8Num40z0"/>
    <w:rsid w:val="006B7C3D"/>
    <w:rPr>
      <w:rFonts w:ascii="Symbol" w:hAnsi="Symbol" w:cs="Symbol"/>
    </w:rPr>
  </w:style>
  <w:style w:type="character" w:customStyle="1" w:styleId="WW8Num40z1">
    <w:name w:val="WW8Num40z1"/>
    <w:rsid w:val="006B7C3D"/>
    <w:rPr>
      <w:rFonts w:ascii="Courier New" w:hAnsi="Courier New" w:cs="Courier New"/>
    </w:rPr>
  </w:style>
  <w:style w:type="character" w:customStyle="1" w:styleId="WW8Num40z2">
    <w:name w:val="WW8Num40z2"/>
    <w:rsid w:val="006B7C3D"/>
    <w:rPr>
      <w:rFonts w:ascii="Wingdings" w:hAnsi="Wingdings" w:cs="Wingdings"/>
    </w:rPr>
  </w:style>
  <w:style w:type="character" w:customStyle="1" w:styleId="WW8Num42z0">
    <w:name w:val="WW8Num42z0"/>
    <w:rsid w:val="006B7C3D"/>
    <w:rPr>
      <w:b w:val="0"/>
    </w:rPr>
  </w:style>
  <w:style w:type="character" w:customStyle="1" w:styleId="WW8Num45z0">
    <w:name w:val="WW8Num45z0"/>
    <w:rsid w:val="006B7C3D"/>
    <w:rPr>
      <w:rFonts w:ascii="Symbol" w:hAnsi="Symbol" w:cs="Symbol"/>
    </w:rPr>
  </w:style>
  <w:style w:type="character" w:customStyle="1" w:styleId="WW8Num45z1">
    <w:name w:val="WW8Num45z1"/>
    <w:rsid w:val="006B7C3D"/>
    <w:rPr>
      <w:rFonts w:ascii="Courier New" w:hAnsi="Courier New" w:cs="Courier New"/>
    </w:rPr>
  </w:style>
  <w:style w:type="character" w:customStyle="1" w:styleId="WW8Num45z2">
    <w:name w:val="WW8Num45z2"/>
    <w:rsid w:val="006B7C3D"/>
    <w:rPr>
      <w:rFonts w:ascii="Wingdings" w:hAnsi="Wingdings" w:cs="Wingdings"/>
    </w:rPr>
  </w:style>
  <w:style w:type="character" w:customStyle="1" w:styleId="WW8Num50z0">
    <w:name w:val="WW8Num50z0"/>
    <w:rsid w:val="006B7C3D"/>
    <w:rPr>
      <w:rFonts w:cs="Times New Roman"/>
      <w:b w:val="0"/>
    </w:rPr>
  </w:style>
  <w:style w:type="character" w:customStyle="1" w:styleId="WW8Num50z1">
    <w:name w:val="WW8Num50z1"/>
    <w:rsid w:val="006B7C3D"/>
    <w:rPr>
      <w:rFonts w:cs="Times New Roman"/>
    </w:rPr>
  </w:style>
  <w:style w:type="character" w:customStyle="1" w:styleId="WW8Num51z0">
    <w:name w:val="WW8Num51z0"/>
    <w:rsid w:val="006B7C3D"/>
    <w:rPr>
      <w:b w:val="0"/>
    </w:rPr>
  </w:style>
  <w:style w:type="character" w:customStyle="1" w:styleId="WW8Num53z0">
    <w:name w:val="WW8Num53z0"/>
    <w:rsid w:val="006B7C3D"/>
    <w:rPr>
      <w:rFonts w:cs="Times New Roman"/>
    </w:rPr>
  </w:style>
  <w:style w:type="character" w:customStyle="1" w:styleId="WW8Num57z0">
    <w:name w:val="WW8Num57z0"/>
    <w:rsid w:val="006B7C3D"/>
    <w:rPr>
      <w:rFonts w:ascii="Symbol" w:hAnsi="Symbol" w:cs="Symbol"/>
    </w:rPr>
  </w:style>
  <w:style w:type="character" w:customStyle="1" w:styleId="WW8Num57z1">
    <w:name w:val="WW8Num57z1"/>
    <w:rsid w:val="006B7C3D"/>
    <w:rPr>
      <w:rFonts w:ascii="Symbol" w:hAnsi="Symbol" w:cs="Symbol"/>
      <w:color w:val="auto"/>
    </w:rPr>
  </w:style>
  <w:style w:type="character" w:customStyle="1" w:styleId="WW8Num57z2">
    <w:name w:val="WW8Num57z2"/>
    <w:rsid w:val="006B7C3D"/>
    <w:rPr>
      <w:rFonts w:ascii="Wingdings" w:hAnsi="Wingdings" w:cs="Wingdings"/>
    </w:rPr>
  </w:style>
  <w:style w:type="character" w:customStyle="1" w:styleId="WW8Num57z4">
    <w:name w:val="WW8Num57z4"/>
    <w:rsid w:val="006B7C3D"/>
    <w:rPr>
      <w:rFonts w:ascii="Courier New" w:hAnsi="Courier New" w:cs="Courier New"/>
    </w:rPr>
  </w:style>
  <w:style w:type="character" w:customStyle="1" w:styleId="WW8Num58z0">
    <w:name w:val="WW8Num58z0"/>
    <w:rsid w:val="006B7C3D"/>
    <w:rPr>
      <w:rFonts w:ascii="Symbol" w:hAnsi="Symbol" w:cs="Symbol"/>
    </w:rPr>
  </w:style>
  <w:style w:type="character" w:customStyle="1" w:styleId="WW8Num58z1">
    <w:name w:val="WW8Num58z1"/>
    <w:rsid w:val="006B7C3D"/>
    <w:rPr>
      <w:rFonts w:ascii="Courier New" w:hAnsi="Courier New" w:cs="Courier New"/>
    </w:rPr>
  </w:style>
  <w:style w:type="character" w:customStyle="1" w:styleId="WW8Num58z2">
    <w:name w:val="WW8Num58z2"/>
    <w:rsid w:val="006B7C3D"/>
    <w:rPr>
      <w:rFonts w:ascii="Wingdings" w:hAnsi="Wingdings" w:cs="Wingdings"/>
    </w:rPr>
  </w:style>
  <w:style w:type="character" w:customStyle="1" w:styleId="WW8Num61z0">
    <w:name w:val="WW8Num61z0"/>
    <w:rsid w:val="006B7C3D"/>
    <w:rPr>
      <w:rFonts w:ascii="Symbol" w:hAnsi="Symbol" w:cs="Symbol"/>
    </w:rPr>
  </w:style>
  <w:style w:type="character" w:customStyle="1" w:styleId="WW8Num61z1">
    <w:name w:val="WW8Num61z1"/>
    <w:rsid w:val="006B7C3D"/>
    <w:rPr>
      <w:rFonts w:ascii="Courier New" w:hAnsi="Courier New" w:cs="Courier New"/>
    </w:rPr>
  </w:style>
  <w:style w:type="character" w:customStyle="1" w:styleId="WW8Num61z2">
    <w:name w:val="WW8Num61z2"/>
    <w:rsid w:val="006B7C3D"/>
    <w:rPr>
      <w:rFonts w:ascii="Wingdings" w:hAnsi="Wingdings" w:cs="Wingdings"/>
    </w:rPr>
  </w:style>
  <w:style w:type="character" w:customStyle="1" w:styleId="WW8Num62z0">
    <w:name w:val="WW8Num62z0"/>
    <w:rsid w:val="006B7C3D"/>
    <w:rPr>
      <w:rFonts w:ascii="Symbol" w:hAnsi="Symbol" w:cs="Symbol"/>
    </w:rPr>
  </w:style>
  <w:style w:type="character" w:customStyle="1" w:styleId="WW8Num62z1">
    <w:name w:val="WW8Num62z1"/>
    <w:rsid w:val="006B7C3D"/>
    <w:rPr>
      <w:rFonts w:ascii="Courier New" w:hAnsi="Courier New" w:cs="Courier New"/>
    </w:rPr>
  </w:style>
  <w:style w:type="character" w:customStyle="1" w:styleId="WW8Num62z2">
    <w:name w:val="WW8Num62z2"/>
    <w:rsid w:val="006B7C3D"/>
    <w:rPr>
      <w:rFonts w:ascii="Wingdings" w:hAnsi="Wingdings" w:cs="Wingdings"/>
    </w:rPr>
  </w:style>
  <w:style w:type="character" w:customStyle="1" w:styleId="WW8Num67z0">
    <w:name w:val="WW8Num67z0"/>
    <w:rsid w:val="006B7C3D"/>
    <w:rPr>
      <w:rFonts w:ascii="Symbol" w:hAnsi="Symbol" w:cs="Symbol"/>
    </w:rPr>
  </w:style>
  <w:style w:type="character" w:customStyle="1" w:styleId="WW8Num67z1">
    <w:name w:val="WW8Num67z1"/>
    <w:rsid w:val="006B7C3D"/>
    <w:rPr>
      <w:rFonts w:ascii="Courier New" w:hAnsi="Courier New" w:cs="Courier New"/>
    </w:rPr>
  </w:style>
  <w:style w:type="character" w:customStyle="1" w:styleId="WW8Num67z2">
    <w:name w:val="WW8Num67z2"/>
    <w:rsid w:val="006B7C3D"/>
    <w:rPr>
      <w:rFonts w:ascii="Wingdings" w:hAnsi="Wingdings" w:cs="Wingdings"/>
    </w:rPr>
  </w:style>
  <w:style w:type="character" w:customStyle="1" w:styleId="WW8Num68z0">
    <w:name w:val="WW8Num68z0"/>
    <w:rsid w:val="006B7C3D"/>
    <w:rPr>
      <w:rFonts w:ascii="Symbol" w:hAnsi="Symbol" w:cs="Symbol"/>
    </w:rPr>
  </w:style>
  <w:style w:type="character" w:customStyle="1" w:styleId="WW8Num68z1">
    <w:name w:val="WW8Num68z1"/>
    <w:rsid w:val="006B7C3D"/>
    <w:rPr>
      <w:rFonts w:ascii="Courier New" w:hAnsi="Courier New" w:cs="Courier New"/>
    </w:rPr>
  </w:style>
  <w:style w:type="character" w:customStyle="1" w:styleId="WW8Num68z2">
    <w:name w:val="WW8Num68z2"/>
    <w:rsid w:val="006B7C3D"/>
    <w:rPr>
      <w:rFonts w:ascii="Wingdings" w:hAnsi="Wingdings" w:cs="Wingdings"/>
    </w:rPr>
  </w:style>
  <w:style w:type="character" w:customStyle="1" w:styleId="WW8Num69z0">
    <w:name w:val="WW8Num69z0"/>
    <w:rsid w:val="006B7C3D"/>
    <w:rPr>
      <w:rFonts w:ascii="Symbol" w:hAnsi="Symbol" w:cs="Symbol"/>
    </w:rPr>
  </w:style>
  <w:style w:type="character" w:customStyle="1" w:styleId="WW8Num69z1">
    <w:name w:val="WW8Num69z1"/>
    <w:rsid w:val="006B7C3D"/>
    <w:rPr>
      <w:rFonts w:ascii="Courier New" w:hAnsi="Courier New" w:cs="Courier New"/>
    </w:rPr>
  </w:style>
  <w:style w:type="character" w:customStyle="1" w:styleId="WW8Num69z2">
    <w:name w:val="WW8Num69z2"/>
    <w:rsid w:val="006B7C3D"/>
    <w:rPr>
      <w:rFonts w:ascii="Wingdings" w:hAnsi="Wingdings" w:cs="Wingdings"/>
    </w:rPr>
  </w:style>
  <w:style w:type="character" w:customStyle="1" w:styleId="13">
    <w:name w:val="Основной шрифт абзаца1"/>
    <w:rsid w:val="006B7C3D"/>
  </w:style>
  <w:style w:type="character" w:customStyle="1" w:styleId="a3">
    <w:name w:val="Основной текст Знак"/>
    <w:rsid w:val="006B7C3D"/>
    <w:rPr>
      <w:sz w:val="24"/>
      <w:szCs w:val="24"/>
      <w:lang w:val="ru-RU" w:bidi="ar-SA"/>
    </w:rPr>
  </w:style>
  <w:style w:type="character" w:styleId="a4">
    <w:name w:val="Strong"/>
    <w:qFormat/>
    <w:rsid w:val="006B7C3D"/>
    <w:rPr>
      <w:b/>
      <w:bCs/>
    </w:rPr>
  </w:style>
  <w:style w:type="character" w:customStyle="1" w:styleId="a5">
    <w:name w:val="Символ сноски"/>
    <w:rsid w:val="006B7C3D"/>
    <w:rPr>
      <w:vertAlign w:val="superscript"/>
    </w:rPr>
  </w:style>
  <w:style w:type="character" w:customStyle="1" w:styleId="a6">
    <w:name w:val="Текст сноски Знак"/>
    <w:rsid w:val="006B7C3D"/>
    <w:rPr>
      <w:lang w:val="ru-RU" w:bidi="ar-SA"/>
    </w:rPr>
  </w:style>
  <w:style w:type="character" w:styleId="a7">
    <w:name w:val="Emphasis"/>
    <w:qFormat/>
    <w:rsid w:val="006B7C3D"/>
    <w:rPr>
      <w:i/>
      <w:iCs/>
    </w:rPr>
  </w:style>
  <w:style w:type="character" w:customStyle="1" w:styleId="a8">
    <w:name w:val="Знак Знак"/>
    <w:rsid w:val="006B7C3D"/>
    <w:rPr>
      <w:lang w:val="ru-RU" w:bidi="ar-SA"/>
    </w:rPr>
  </w:style>
  <w:style w:type="character" w:customStyle="1" w:styleId="bib-domain1">
    <w:name w:val="bib-domain1"/>
    <w:basedOn w:val="13"/>
    <w:rsid w:val="006B7C3D"/>
  </w:style>
  <w:style w:type="character" w:customStyle="1" w:styleId="bib-domain4">
    <w:name w:val="bib-domain4"/>
    <w:basedOn w:val="13"/>
    <w:rsid w:val="006B7C3D"/>
  </w:style>
  <w:style w:type="character" w:customStyle="1" w:styleId="bib-domain8">
    <w:name w:val="bib-domain8"/>
    <w:basedOn w:val="13"/>
    <w:rsid w:val="006B7C3D"/>
  </w:style>
  <w:style w:type="character" w:customStyle="1" w:styleId="bib-source">
    <w:name w:val="bib-source"/>
    <w:basedOn w:val="13"/>
    <w:rsid w:val="006B7C3D"/>
  </w:style>
  <w:style w:type="character" w:styleId="a9">
    <w:name w:val="Hyperlink"/>
    <w:rsid w:val="006B7C3D"/>
    <w:rPr>
      <w:color w:val="0000FF"/>
      <w:u w:val="single"/>
    </w:rPr>
  </w:style>
  <w:style w:type="character" w:customStyle="1" w:styleId="bib-domain5">
    <w:name w:val="bib-domain5"/>
    <w:basedOn w:val="13"/>
    <w:rsid w:val="006B7C3D"/>
  </w:style>
  <w:style w:type="character" w:customStyle="1" w:styleId="bib-heading">
    <w:name w:val="bib-heading"/>
    <w:basedOn w:val="13"/>
    <w:rsid w:val="006B7C3D"/>
  </w:style>
  <w:style w:type="character" w:customStyle="1" w:styleId="bib-domain6">
    <w:name w:val="bib-domain6"/>
    <w:basedOn w:val="13"/>
    <w:rsid w:val="006B7C3D"/>
  </w:style>
  <w:style w:type="character" w:customStyle="1" w:styleId="bib-domain2">
    <w:name w:val="bib-domain2"/>
    <w:basedOn w:val="13"/>
    <w:rsid w:val="006B7C3D"/>
  </w:style>
  <w:style w:type="character" w:styleId="aa">
    <w:name w:val="page number"/>
    <w:rsid w:val="006B7C3D"/>
    <w:rPr>
      <w:rFonts w:cs="Times New Roman"/>
    </w:rPr>
  </w:style>
  <w:style w:type="character" w:customStyle="1" w:styleId="apple-converted-space">
    <w:name w:val="apple-converted-space"/>
    <w:basedOn w:val="13"/>
    <w:rsid w:val="006B7C3D"/>
  </w:style>
  <w:style w:type="character" w:customStyle="1" w:styleId="apple-style-span">
    <w:name w:val="apple-style-span"/>
    <w:basedOn w:val="13"/>
    <w:rsid w:val="006B7C3D"/>
  </w:style>
  <w:style w:type="character" w:customStyle="1" w:styleId="mw-headline">
    <w:name w:val="mw-headline"/>
    <w:basedOn w:val="13"/>
    <w:rsid w:val="006B7C3D"/>
  </w:style>
  <w:style w:type="character" w:customStyle="1" w:styleId="ab">
    <w:name w:val="Текст Знак"/>
    <w:rsid w:val="006B7C3D"/>
    <w:rPr>
      <w:rFonts w:ascii="Courier New" w:hAnsi="Courier New" w:cs="Courier New"/>
      <w:sz w:val="24"/>
      <w:szCs w:val="24"/>
    </w:rPr>
  </w:style>
  <w:style w:type="character" w:customStyle="1" w:styleId="Text05">
    <w:name w:val="Text_05 Знак"/>
    <w:rsid w:val="006B7C3D"/>
    <w:rPr>
      <w:color w:val="000000"/>
      <w:sz w:val="22"/>
      <w:szCs w:val="22"/>
    </w:rPr>
  </w:style>
  <w:style w:type="character" w:customStyle="1" w:styleId="32">
    <w:name w:val="Основной текст 3 Знак"/>
    <w:rsid w:val="006B7C3D"/>
    <w:rPr>
      <w:sz w:val="22"/>
      <w:szCs w:val="24"/>
    </w:rPr>
  </w:style>
  <w:style w:type="character" w:customStyle="1" w:styleId="Title03">
    <w:name w:val="Title_03 Знак"/>
    <w:rsid w:val="006B7C3D"/>
    <w:rPr>
      <w:rFonts w:ascii="Arial" w:hAnsi="Arial" w:cs="Arial"/>
      <w:b/>
      <w:caps/>
      <w:color w:val="000080"/>
      <w:sz w:val="22"/>
      <w:szCs w:val="22"/>
    </w:rPr>
  </w:style>
  <w:style w:type="paragraph" w:customStyle="1" w:styleId="ac">
    <w:name w:val="Заголовок"/>
    <w:basedOn w:val="a"/>
    <w:next w:val="ad"/>
    <w:rsid w:val="006B7C3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ad">
    <w:name w:val="Body Text"/>
    <w:basedOn w:val="a"/>
    <w:link w:val="14"/>
    <w:rsid w:val="006B7C3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4">
    <w:name w:val="Основной текст Знак1"/>
    <w:basedOn w:val="a0"/>
    <w:link w:val="ad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B7C3D"/>
  </w:style>
  <w:style w:type="paragraph" w:styleId="af">
    <w:name w:val="caption"/>
    <w:basedOn w:val="a"/>
    <w:qFormat/>
    <w:rsid w:val="006B7C3D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customStyle="1" w:styleId="15">
    <w:name w:val="Указатель1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6">
    <w:name w:val="Заголовок оглавления1"/>
    <w:basedOn w:val="1"/>
    <w:next w:val="a"/>
    <w:rsid w:val="006B7C3D"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styleId="af0">
    <w:name w:val="Normal (Web)"/>
    <w:basedOn w:val="a"/>
    <w:rsid w:val="006B7C3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1">
    <w:name w:val="footnote text"/>
    <w:aliases w:val=" Знак"/>
    <w:basedOn w:val="a"/>
    <w:link w:val="17"/>
    <w:rsid w:val="006B7C3D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17">
    <w:name w:val="Текст сноски Знак1"/>
    <w:aliases w:val=" Знак Знак"/>
    <w:basedOn w:val="a0"/>
    <w:link w:val="af1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8">
    <w:name w:val="Обычный1"/>
    <w:rsid w:val="006B7C3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2">
    <w:name w:val="footer"/>
    <w:basedOn w:val="a"/>
    <w:link w:val="af3"/>
    <w:rsid w:val="006B7C3D"/>
    <w:pPr>
      <w:widowControl w:val="0"/>
      <w:tabs>
        <w:tab w:val="center" w:pos="4153"/>
        <w:tab w:val="right" w:pos="8306"/>
      </w:tabs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3">
    <w:name w:val="Нижний колонтитул Знак"/>
    <w:basedOn w:val="a0"/>
    <w:link w:val="af2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21">
    <w:name w:val="Body Text 21"/>
    <w:basedOn w:val="a"/>
    <w:rsid w:val="006B7C3D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9">
    <w:name w:val="Стиль1"/>
    <w:basedOn w:val="a"/>
    <w:rsid w:val="006B7C3D"/>
    <w:pPr>
      <w:tabs>
        <w:tab w:val="num" w:pos="720"/>
      </w:tabs>
      <w:suppressAutoHyphens/>
      <w:spacing w:after="0" w:line="240" w:lineRule="auto"/>
      <w:ind w:left="720" w:hanging="363"/>
      <w:outlineLvl w:val="1"/>
    </w:pPr>
    <w:rPr>
      <w:rFonts w:ascii="Times New Roman" w:eastAsia="Times New Roman" w:hAnsi="Times New Roman" w:cs="Wingdings"/>
      <w:sz w:val="20"/>
      <w:szCs w:val="20"/>
      <w:lang w:eastAsia="zh-CN"/>
    </w:rPr>
  </w:style>
  <w:style w:type="paragraph" w:customStyle="1" w:styleId="ConsTitle">
    <w:name w:val="ConsTitle"/>
    <w:rsid w:val="006B7C3D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PlusTitle">
    <w:name w:val="ConsPlusTitle"/>
    <w:rsid w:val="006B7C3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f4">
    <w:name w:val="header"/>
    <w:basedOn w:val="a"/>
    <w:link w:val="af5"/>
    <w:rsid w:val="006B7C3D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5">
    <w:name w:val="Верхний колонтитул Знак"/>
    <w:basedOn w:val="a0"/>
    <w:link w:val="af4"/>
    <w:rsid w:val="006B7C3D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6">
    <w:name w:val="List Paragraph"/>
    <w:basedOn w:val="a"/>
    <w:uiPriority w:val="34"/>
    <w:qFormat/>
    <w:rsid w:val="006B7C3D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51">
    <w:name w:val="çàãîëîâîê 5"/>
    <w:basedOn w:val="a"/>
    <w:next w:val="a"/>
    <w:rsid w:val="006B7C3D"/>
    <w:pPr>
      <w:keepNext/>
      <w:suppressAutoHyphens/>
      <w:autoSpaceDE w:val="0"/>
      <w:spacing w:after="0" w:line="240" w:lineRule="auto"/>
      <w:ind w:right="43"/>
      <w:jc w:val="center"/>
    </w:pPr>
    <w:rPr>
      <w:rFonts w:ascii="Times New Roman" w:eastAsia="Times New Roman" w:hAnsi="Times New Roman"/>
      <w:b/>
      <w:bCs/>
      <w:sz w:val="32"/>
      <w:szCs w:val="32"/>
      <w:lang w:eastAsia="zh-CN"/>
    </w:rPr>
  </w:style>
  <w:style w:type="paragraph" w:customStyle="1" w:styleId="1a">
    <w:name w:val="Текст1"/>
    <w:basedOn w:val="a"/>
    <w:rsid w:val="006B7C3D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zh-CN"/>
    </w:rPr>
  </w:style>
  <w:style w:type="paragraph" w:customStyle="1" w:styleId="1b">
    <w:name w:val="Абзац списка1"/>
    <w:basedOn w:val="a"/>
    <w:rsid w:val="006B7C3D"/>
    <w:pPr>
      <w:suppressAutoHyphens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xt050">
    <w:name w:val="Text_05"/>
    <w:basedOn w:val="5"/>
    <w:rsid w:val="006B7C3D"/>
    <w:pPr>
      <w:widowControl w:val="0"/>
      <w:overflowPunct w:val="0"/>
      <w:autoSpaceDE w:val="0"/>
      <w:spacing w:before="80" w:after="40"/>
      <w:jc w:val="both"/>
      <w:textAlignment w:val="baseline"/>
    </w:pPr>
    <w:rPr>
      <w:rFonts w:ascii="Times New Roman" w:hAnsi="Times New Roman"/>
      <w:b w:val="0"/>
      <w:bCs w:val="0"/>
      <w:i w:val="0"/>
      <w:iCs w:val="0"/>
      <w:color w:val="000000"/>
      <w:sz w:val="22"/>
      <w:szCs w:val="22"/>
    </w:rPr>
  </w:style>
  <w:style w:type="paragraph" w:customStyle="1" w:styleId="Text06">
    <w:name w:val="Text_06"/>
    <w:basedOn w:val="6"/>
    <w:rsid w:val="006B7C3D"/>
    <w:pPr>
      <w:keepNext w:val="0"/>
      <w:widowControl w:val="0"/>
      <w:overflowPunct w:val="0"/>
      <w:autoSpaceDE w:val="0"/>
      <w:spacing w:before="80" w:after="40" w:line="240" w:lineRule="exact"/>
      <w:ind w:left="170" w:hanging="170"/>
      <w:jc w:val="both"/>
      <w:textAlignment w:val="baseline"/>
    </w:pPr>
    <w:rPr>
      <w:rFonts w:eastAsia="Times New Roman"/>
      <w:b w:val="0"/>
      <w:color w:val="0000FF"/>
      <w:sz w:val="22"/>
      <w:szCs w:val="22"/>
    </w:rPr>
  </w:style>
  <w:style w:type="paragraph" w:customStyle="1" w:styleId="Title04">
    <w:name w:val="Title_04"/>
    <w:basedOn w:val="4"/>
    <w:rsid w:val="006B7C3D"/>
    <w:pPr>
      <w:keepNext w:val="0"/>
      <w:widowControl w:val="0"/>
      <w:overflowPunct w:val="0"/>
      <w:autoSpaceDE w:val="0"/>
      <w:spacing w:before="120" w:after="40" w:line="240" w:lineRule="exact"/>
      <w:textAlignment w:val="baseline"/>
    </w:pPr>
    <w:rPr>
      <w:rFonts w:ascii="Times New Roman" w:hAnsi="Times New Roman"/>
      <w:bCs w:val="0"/>
      <w:smallCaps/>
      <w:color w:val="800000"/>
      <w:sz w:val="24"/>
      <w:szCs w:val="20"/>
    </w:rPr>
  </w:style>
  <w:style w:type="paragraph" w:customStyle="1" w:styleId="Title02">
    <w:name w:val="Title_02"/>
    <w:basedOn w:val="2"/>
    <w:rsid w:val="006B7C3D"/>
    <w:pPr>
      <w:keepLines/>
      <w:suppressLineNumbers/>
      <w:overflowPunct w:val="0"/>
      <w:spacing w:before="360" w:after="80" w:line="360" w:lineRule="auto"/>
      <w:ind w:left="113" w:hanging="113"/>
      <w:jc w:val="center"/>
      <w:textAlignment w:val="baseline"/>
    </w:pPr>
    <w:rPr>
      <w:rFonts w:ascii="Arial" w:hAnsi="Arial" w:cs="Arial"/>
      <w:b/>
      <w:color w:val="FF00FF"/>
      <w:sz w:val="28"/>
      <w:szCs w:val="20"/>
    </w:rPr>
  </w:style>
  <w:style w:type="paragraph" w:customStyle="1" w:styleId="Title01">
    <w:name w:val="Title_01"/>
    <w:basedOn w:val="1"/>
    <w:rsid w:val="006B7C3D"/>
    <w:pPr>
      <w:keepNext w:val="0"/>
      <w:widowControl w:val="0"/>
      <w:overflowPunct w:val="0"/>
      <w:autoSpaceDE w:val="0"/>
      <w:spacing w:before="720" w:after="80" w:line="360" w:lineRule="auto"/>
      <w:ind w:left="113" w:hanging="113"/>
      <w:jc w:val="center"/>
      <w:textAlignment w:val="baseline"/>
    </w:pPr>
    <w:rPr>
      <w:rFonts w:cs="Times New Roman"/>
      <w:bCs w:val="0"/>
      <w:caps/>
      <w:color w:val="800080"/>
    </w:rPr>
  </w:style>
  <w:style w:type="paragraph" w:customStyle="1" w:styleId="310">
    <w:name w:val="Основной текст 31"/>
    <w:basedOn w:val="a"/>
    <w:rsid w:val="006B7C3D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4"/>
      <w:lang w:eastAsia="zh-CN"/>
    </w:rPr>
  </w:style>
  <w:style w:type="paragraph" w:customStyle="1" w:styleId="Title030">
    <w:name w:val="Title_03"/>
    <w:basedOn w:val="30"/>
    <w:rsid w:val="006B7C3D"/>
    <w:pPr>
      <w:keepNext w:val="0"/>
      <w:overflowPunct w:val="0"/>
      <w:spacing w:before="240" w:after="120" w:line="280" w:lineRule="exact"/>
      <w:textAlignment w:val="baseline"/>
    </w:pPr>
    <w:rPr>
      <w:rFonts w:ascii="Arial" w:hAnsi="Arial" w:cs="Arial"/>
      <w:bCs w:val="0"/>
      <w:caps/>
      <w:color w:val="000080"/>
      <w:sz w:val="22"/>
      <w:szCs w:val="22"/>
    </w:rPr>
  </w:style>
  <w:style w:type="paragraph" w:customStyle="1" w:styleId="TextDrugs">
    <w:name w:val="Text_Drugs"/>
    <w:basedOn w:val="a"/>
    <w:rsid w:val="006B7C3D"/>
    <w:pPr>
      <w:widowControl w:val="0"/>
      <w:suppressAutoHyphens/>
      <w:overflowPunct w:val="0"/>
      <w:autoSpaceDE w:val="0"/>
      <w:spacing w:before="40" w:after="40" w:line="220" w:lineRule="exact"/>
      <w:ind w:left="454" w:hanging="454"/>
      <w:textAlignment w:val="baseline"/>
    </w:pPr>
    <w:rPr>
      <w:rFonts w:ascii="Times New Roman" w:eastAsia="Times New Roman" w:hAnsi="Times New Roman"/>
      <w:color w:val="000000"/>
      <w:sz w:val="18"/>
      <w:szCs w:val="18"/>
      <w:lang w:eastAsia="zh-CN"/>
    </w:rPr>
  </w:style>
  <w:style w:type="paragraph" w:customStyle="1" w:styleId="af7">
    <w:name w:val="Знак Знак Знак Знак Знак Знак Знак Знак Знак Знак"/>
    <w:basedOn w:val="a"/>
    <w:rsid w:val="006B7C3D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33">
    <w:name w:val="заголовок 3"/>
    <w:basedOn w:val="a"/>
    <w:next w:val="a"/>
    <w:rsid w:val="006B7C3D"/>
    <w:pPr>
      <w:keepNext/>
      <w:suppressAutoHyphens/>
      <w:autoSpaceDE w:val="0"/>
      <w:spacing w:after="0" w:line="240" w:lineRule="auto"/>
      <w:ind w:firstLine="708"/>
    </w:pPr>
    <w:rPr>
      <w:rFonts w:ascii="Times New Roman" w:eastAsia="Times New Roman" w:hAnsi="Times New Roman"/>
      <w:b/>
      <w:bCs/>
      <w:sz w:val="24"/>
      <w:szCs w:val="20"/>
      <w:lang w:val="en-US" w:eastAsia="zh-CN"/>
    </w:rPr>
  </w:style>
  <w:style w:type="paragraph" w:customStyle="1" w:styleId="af8">
    <w:name w:val="Содержимое таблицы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6B7C3D"/>
    <w:pPr>
      <w:jc w:val="center"/>
    </w:pPr>
    <w:rPr>
      <w:b/>
      <w:bCs/>
    </w:rPr>
  </w:style>
  <w:style w:type="paragraph" w:customStyle="1" w:styleId="afa">
    <w:name w:val="Знак Знак Знак Знак"/>
    <w:basedOn w:val="a"/>
    <w:rsid w:val="006B7C3D"/>
    <w:pPr>
      <w:spacing w:after="160" w:line="240" w:lineRule="exact"/>
    </w:pPr>
    <w:rPr>
      <w:rFonts w:ascii="Verdana" w:eastAsia="Times New Roman" w:hAnsi="Verdana" w:cs="Verdana"/>
      <w:noProof/>
      <w:sz w:val="20"/>
      <w:szCs w:val="20"/>
      <w:lang w:val="en-US"/>
    </w:rPr>
  </w:style>
  <w:style w:type="character" w:customStyle="1" w:styleId="textgreymini">
    <w:name w:val="text_grey_mini"/>
    <w:basedOn w:val="a0"/>
    <w:rsid w:val="006B7C3D"/>
  </w:style>
  <w:style w:type="character" w:customStyle="1" w:styleId="textblackmini">
    <w:name w:val="text_black_mini"/>
    <w:basedOn w:val="a0"/>
    <w:rsid w:val="006B7C3D"/>
  </w:style>
  <w:style w:type="paragraph" w:customStyle="1" w:styleId="summary">
    <w:name w:val="summary"/>
    <w:basedOn w:val="a"/>
    <w:rsid w:val="006B7C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center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2">
    <w:name w:val="Текст2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styleId="afb">
    <w:name w:val="Title"/>
    <w:basedOn w:val="a"/>
    <w:link w:val="afc"/>
    <w:qFormat/>
    <w:rsid w:val="006B7C3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c">
    <w:name w:val="Цитата1"/>
    <w:basedOn w:val="a"/>
    <w:rsid w:val="006B7C3D"/>
    <w:pPr>
      <w:widowControl w:val="0"/>
      <w:overflowPunct w:val="0"/>
      <w:autoSpaceDE w:val="0"/>
      <w:autoSpaceDN w:val="0"/>
      <w:adjustRightInd w:val="0"/>
      <w:spacing w:after="0" w:line="260" w:lineRule="auto"/>
      <w:ind w:left="1080" w:right="6200"/>
      <w:textAlignment w:val="baseline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styleId="afd">
    <w:name w:val="footnote reference"/>
    <w:semiHidden/>
    <w:rsid w:val="006B7C3D"/>
    <w:rPr>
      <w:vertAlign w:val="superscript"/>
    </w:rPr>
  </w:style>
  <w:style w:type="table" w:styleId="afe">
    <w:name w:val="Table Grid"/>
    <w:basedOn w:val="a1"/>
    <w:uiPriority w:val="39"/>
    <w:rsid w:val="006B7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7C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Заголовок 1 Знак1"/>
    <w:link w:val="1"/>
    <w:rsid w:val="006B7C3D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61">
    <w:name w:val="Заголовок 6 Знак1"/>
    <w:link w:val="6"/>
    <w:rsid w:val="006B7C3D"/>
    <w:rPr>
      <w:rFonts w:ascii="Times New Roman" w:eastAsia="Calibri" w:hAnsi="Times New Roman" w:cs="Times New Roman"/>
      <w:b/>
      <w:sz w:val="20"/>
      <w:szCs w:val="20"/>
      <w:lang w:eastAsia="zh-CN"/>
    </w:rPr>
  </w:style>
  <w:style w:type="numbering" w:customStyle="1" w:styleId="3">
    <w:name w:val="Стиль3"/>
    <w:rsid w:val="006B7C3D"/>
    <w:pPr>
      <w:numPr>
        <w:numId w:val="1"/>
      </w:numPr>
    </w:pPr>
  </w:style>
  <w:style w:type="paragraph" w:customStyle="1" w:styleId="aff">
    <w:name w:val="Знак"/>
    <w:basedOn w:val="a"/>
    <w:rsid w:val="006B7C3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0">
    <w:name w:val="Plain Text"/>
    <w:basedOn w:val="a"/>
    <w:link w:val="1d"/>
    <w:rsid w:val="006B7C3D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1d">
    <w:name w:val="Текст Знак1"/>
    <w:basedOn w:val="a0"/>
    <w:link w:val="aff0"/>
    <w:rsid w:val="006B7C3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1">
    <w:name w:val="No Spacing"/>
    <w:qFormat/>
    <w:rsid w:val="006B7C3D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aff2">
    <w:name w:val="annotation text"/>
    <w:basedOn w:val="a"/>
    <w:link w:val="aff3"/>
    <w:unhideWhenUsed/>
    <w:rsid w:val="006B7C3D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aff3">
    <w:name w:val="Текст примечания Знак"/>
    <w:basedOn w:val="a0"/>
    <w:link w:val="aff2"/>
    <w:rsid w:val="006B7C3D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f4">
    <w:name w:val="Основной текст_"/>
    <w:locked/>
    <w:rsid w:val="006B7C3D"/>
    <w:rPr>
      <w:spacing w:val="3"/>
      <w:sz w:val="17"/>
      <w:szCs w:val="17"/>
      <w:lang w:bidi="ar-SA"/>
    </w:rPr>
  </w:style>
  <w:style w:type="character" w:customStyle="1" w:styleId="1e">
    <w:name w:val="Основной текст + Полужирный1"/>
    <w:rsid w:val="006B7C3D"/>
    <w:rPr>
      <w:b/>
      <w:bCs/>
      <w:spacing w:val="3"/>
      <w:sz w:val="17"/>
      <w:szCs w:val="17"/>
      <w:lang w:bidi="ar-SA"/>
    </w:rPr>
  </w:style>
  <w:style w:type="character" w:customStyle="1" w:styleId="23">
    <w:name w:val="Подпись к таблице (2)_"/>
    <w:link w:val="24"/>
    <w:locked/>
    <w:rsid w:val="006B7C3D"/>
    <w:rPr>
      <w:b/>
      <w:bCs/>
      <w:spacing w:val="3"/>
      <w:sz w:val="17"/>
      <w:szCs w:val="17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6B7C3D"/>
    <w:pPr>
      <w:widowControl w:val="0"/>
      <w:shd w:val="clear" w:color="auto" w:fill="FFFFFF"/>
      <w:spacing w:after="0" w:line="245" w:lineRule="exact"/>
    </w:pPr>
    <w:rPr>
      <w:rFonts w:asciiTheme="minorHAnsi" w:eastAsiaTheme="minorHAnsi" w:hAnsiTheme="minorHAnsi" w:cstheme="minorBidi"/>
      <w:b/>
      <w:bCs/>
      <w:spacing w:val="3"/>
      <w:sz w:val="17"/>
      <w:szCs w:val="17"/>
    </w:rPr>
  </w:style>
  <w:style w:type="character" w:styleId="aff5">
    <w:name w:val="FollowedHyperlink"/>
    <w:rsid w:val="006B7C3D"/>
    <w:rPr>
      <w:color w:val="800080"/>
      <w:u w:val="single"/>
    </w:rPr>
  </w:style>
  <w:style w:type="character" w:styleId="HTML">
    <w:name w:val="HTML Cite"/>
    <w:rsid w:val="006B7C3D"/>
    <w:rPr>
      <w:i/>
      <w:iCs/>
    </w:rPr>
  </w:style>
  <w:style w:type="character" w:customStyle="1" w:styleId="st">
    <w:name w:val="st"/>
    <w:basedOn w:val="a0"/>
    <w:rsid w:val="006B7C3D"/>
  </w:style>
  <w:style w:type="paragraph" w:styleId="aff6">
    <w:name w:val="Balloon Text"/>
    <w:basedOn w:val="a"/>
    <w:link w:val="aff7"/>
    <w:uiPriority w:val="99"/>
    <w:semiHidden/>
    <w:unhideWhenUsed/>
    <w:rsid w:val="006B7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0"/>
    <w:link w:val="aff6"/>
    <w:uiPriority w:val="99"/>
    <w:semiHidden/>
    <w:rsid w:val="006B7C3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345A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2">
    <w:name w:val="Body text (2)"/>
    <w:basedOn w:val="a0"/>
    <w:rsid w:val="00663C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styleId="aff8">
    <w:name w:val="annotation reference"/>
    <w:basedOn w:val="a0"/>
    <w:uiPriority w:val="99"/>
    <w:semiHidden/>
    <w:unhideWhenUsed/>
    <w:rsid w:val="0032753E"/>
    <w:rPr>
      <w:sz w:val="16"/>
      <w:szCs w:val="16"/>
    </w:rPr>
  </w:style>
  <w:style w:type="paragraph" w:styleId="aff9">
    <w:name w:val="annotation subject"/>
    <w:basedOn w:val="aff2"/>
    <w:next w:val="aff2"/>
    <w:link w:val="affa"/>
    <w:uiPriority w:val="99"/>
    <w:semiHidden/>
    <w:unhideWhenUsed/>
    <w:rsid w:val="0032753E"/>
    <w:pPr>
      <w:suppressAutoHyphens w:val="0"/>
      <w:spacing w:line="240" w:lineRule="auto"/>
    </w:pPr>
    <w:rPr>
      <w:rFonts w:ascii="Calibri" w:hAnsi="Calibri"/>
      <w:b/>
      <w:bCs/>
      <w:lang w:eastAsia="en-US"/>
    </w:rPr>
  </w:style>
  <w:style w:type="character" w:customStyle="1" w:styleId="affa">
    <w:name w:val="Тема примечания Знак"/>
    <w:basedOn w:val="aff3"/>
    <w:link w:val="aff9"/>
    <w:uiPriority w:val="99"/>
    <w:semiHidden/>
    <w:rsid w:val="0032753E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customStyle="1" w:styleId="NoteLevel1">
    <w:name w:val="Note Level 1"/>
    <w:basedOn w:val="a"/>
    <w:uiPriority w:val="99"/>
    <w:rsid w:val="00CF1A9E"/>
    <w:pPr>
      <w:keepNext/>
      <w:numPr>
        <w:numId w:val="30"/>
      </w:numPr>
      <w:spacing w:after="0" w:line="240" w:lineRule="exact"/>
      <w:ind w:right="113"/>
      <w:contextualSpacing/>
      <w:jc w:val="both"/>
      <w:outlineLvl w:val="0"/>
    </w:pPr>
    <w:rPr>
      <w:rFonts w:ascii="Verdana" w:eastAsia="MS Gothic" w:hAnsi="Verdana"/>
      <w:szCs w:val="24"/>
      <w:lang w:eastAsia="ru-RU"/>
    </w:rPr>
  </w:style>
  <w:style w:type="paragraph" w:customStyle="1" w:styleId="NoteLevel2">
    <w:name w:val="Note Level 2"/>
    <w:basedOn w:val="a"/>
    <w:uiPriority w:val="99"/>
    <w:rsid w:val="00CF1A9E"/>
    <w:pPr>
      <w:keepNext/>
      <w:numPr>
        <w:ilvl w:val="1"/>
        <w:numId w:val="30"/>
      </w:numPr>
      <w:spacing w:after="0" w:line="240" w:lineRule="exact"/>
      <w:ind w:right="113"/>
      <w:contextualSpacing/>
      <w:jc w:val="both"/>
      <w:outlineLvl w:val="1"/>
    </w:pPr>
    <w:rPr>
      <w:rFonts w:ascii="Verdana" w:eastAsia="MS Gothic" w:hAnsi="Verdana"/>
      <w:szCs w:val="24"/>
      <w:lang w:eastAsia="ru-RU"/>
    </w:rPr>
  </w:style>
  <w:style w:type="paragraph" w:customStyle="1" w:styleId="NoteLevel3">
    <w:name w:val="Note Level 3"/>
    <w:basedOn w:val="a"/>
    <w:uiPriority w:val="99"/>
    <w:rsid w:val="00CF1A9E"/>
    <w:pPr>
      <w:keepNext/>
      <w:numPr>
        <w:ilvl w:val="2"/>
        <w:numId w:val="30"/>
      </w:numPr>
      <w:spacing w:after="0" w:line="240" w:lineRule="exact"/>
      <w:ind w:right="113"/>
      <w:contextualSpacing/>
      <w:jc w:val="both"/>
      <w:outlineLvl w:val="2"/>
    </w:pPr>
    <w:rPr>
      <w:rFonts w:ascii="Verdana" w:eastAsia="MS Gothic" w:hAnsi="Verdana"/>
      <w:szCs w:val="24"/>
      <w:lang w:eastAsia="ru-RU"/>
    </w:rPr>
  </w:style>
  <w:style w:type="paragraph" w:customStyle="1" w:styleId="NoteLevel4">
    <w:name w:val="Note Level 4"/>
    <w:basedOn w:val="a"/>
    <w:uiPriority w:val="99"/>
    <w:rsid w:val="00CF1A9E"/>
    <w:pPr>
      <w:keepNext/>
      <w:numPr>
        <w:ilvl w:val="3"/>
        <w:numId w:val="30"/>
      </w:numPr>
      <w:spacing w:after="0" w:line="240" w:lineRule="exact"/>
      <w:ind w:right="113"/>
      <w:contextualSpacing/>
      <w:jc w:val="both"/>
      <w:outlineLvl w:val="3"/>
    </w:pPr>
    <w:rPr>
      <w:rFonts w:ascii="Verdana" w:eastAsia="MS Gothic" w:hAnsi="Verdana"/>
      <w:szCs w:val="24"/>
      <w:lang w:eastAsia="ru-RU"/>
    </w:rPr>
  </w:style>
  <w:style w:type="paragraph" w:customStyle="1" w:styleId="NoteLevel5">
    <w:name w:val="Note Level 5"/>
    <w:basedOn w:val="a"/>
    <w:uiPriority w:val="99"/>
    <w:rsid w:val="00CF1A9E"/>
    <w:pPr>
      <w:keepNext/>
      <w:numPr>
        <w:ilvl w:val="4"/>
        <w:numId w:val="30"/>
      </w:numPr>
      <w:spacing w:after="0" w:line="240" w:lineRule="exact"/>
      <w:ind w:right="113"/>
      <w:contextualSpacing/>
      <w:jc w:val="both"/>
      <w:outlineLvl w:val="4"/>
    </w:pPr>
    <w:rPr>
      <w:rFonts w:ascii="Verdana" w:eastAsia="MS Gothic" w:hAnsi="Verdana"/>
      <w:szCs w:val="24"/>
      <w:lang w:eastAsia="ru-RU"/>
    </w:rPr>
  </w:style>
  <w:style w:type="paragraph" w:customStyle="1" w:styleId="NoteLevel6">
    <w:name w:val="Note Level 6"/>
    <w:basedOn w:val="a"/>
    <w:uiPriority w:val="99"/>
    <w:rsid w:val="00CF1A9E"/>
    <w:pPr>
      <w:keepNext/>
      <w:numPr>
        <w:ilvl w:val="5"/>
        <w:numId w:val="30"/>
      </w:numPr>
      <w:spacing w:after="0" w:line="240" w:lineRule="exact"/>
      <w:ind w:right="113"/>
      <w:contextualSpacing/>
      <w:jc w:val="both"/>
      <w:outlineLvl w:val="5"/>
    </w:pPr>
    <w:rPr>
      <w:rFonts w:ascii="Verdana" w:eastAsia="MS Gothic" w:hAnsi="Verdana"/>
      <w:szCs w:val="24"/>
      <w:lang w:eastAsia="ru-RU"/>
    </w:rPr>
  </w:style>
  <w:style w:type="paragraph" w:customStyle="1" w:styleId="NoteLevel7">
    <w:name w:val="Note Level 7"/>
    <w:basedOn w:val="a"/>
    <w:uiPriority w:val="99"/>
    <w:rsid w:val="00CF1A9E"/>
    <w:pPr>
      <w:keepNext/>
      <w:numPr>
        <w:ilvl w:val="6"/>
        <w:numId w:val="30"/>
      </w:numPr>
      <w:spacing w:after="0" w:line="240" w:lineRule="exact"/>
      <w:ind w:right="113"/>
      <w:contextualSpacing/>
      <w:jc w:val="both"/>
      <w:outlineLvl w:val="6"/>
    </w:pPr>
    <w:rPr>
      <w:rFonts w:ascii="Verdana" w:eastAsia="MS Gothic" w:hAnsi="Verdana"/>
      <w:szCs w:val="24"/>
      <w:lang w:eastAsia="ru-RU"/>
    </w:rPr>
  </w:style>
  <w:style w:type="paragraph" w:customStyle="1" w:styleId="NoteLevel8">
    <w:name w:val="Note Level 8"/>
    <w:basedOn w:val="a"/>
    <w:uiPriority w:val="99"/>
    <w:rsid w:val="00CF1A9E"/>
    <w:pPr>
      <w:keepNext/>
      <w:numPr>
        <w:ilvl w:val="7"/>
        <w:numId w:val="30"/>
      </w:numPr>
      <w:spacing w:after="0" w:line="240" w:lineRule="exact"/>
      <w:ind w:right="113"/>
      <w:contextualSpacing/>
      <w:jc w:val="both"/>
      <w:outlineLvl w:val="7"/>
    </w:pPr>
    <w:rPr>
      <w:rFonts w:ascii="Verdana" w:eastAsia="MS Gothic" w:hAnsi="Verdana"/>
      <w:szCs w:val="24"/>
      <w:lang w:eastAsia="ru-RU"/>
    </w:rPr>
  </w:style>
  <w:style w:type="paragraph" w:customStyle="1" w:styleId="NoteLevel9">
    <w:name w:val="Note Level 9"/>
    <w:basedOn w:val="a"/>
    <w:uiPriority w:val="99"/>
    <w:rsid w:val="00CF1A9E"/>
    <w:pPr>
      <w:keepNext/>
      <w:numPr>
        <w:ilvl w:val="8"/>
        <w:numId w:val="30"/>
      </w:numPr>
      <w:spacing w:after="0" w:line="240" w:lineRule="exact"/>
      <w:ind w:right="113"/>
      <w:contextualSpacing/>
      <w:jc w:val="both"/>
      <w:outlineLvl w:val="8"/>
    </w:pPr>
    <w:rPr>
      <w:rFonts w:ascii="Verdana" w:eastAsia="MS Gothic" w:hAnsi="Verdana"/>
      <w:szCs w:val="24"/>
      <w:lang w:eastAsia="ru-RU"/>
    </w:rPr>
  </w:style>
  <w:style w:type="paragraph" w:styleId="affb">
    <w:name w:val="Bibliography"/>
    <w:basedOn w:val="a"/>
    <w:next w:val="a"/>
    <w:uiPriority w:val="37"/>
    <w:unhideWhenUsed/>
    <w:rsid w:val="004F11FE"/>
    <w:pPr>
      <w:tabs>
        <w:tab w:val="left" w:pos="264"/>
      </w:tabs>
      <w:spacing w:after="0" w:line="240" w:lineRule="auto"/>
      <w:ind w:left="264" w:hanging="26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51AD4-BEC3-4929-A27C-AACCB3AA7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3201</Words>
  <Characters>18246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эндокринология</dc:creator>
  <cp:lastModifiedBy>Федорова Наталья Сергеевна</cp:lastModifiedBy>
  <cp:revision>9</cp:revision>
  <cp:lastPrinted>2017-12-14T09:19:00Z</cp:lastPrinted>
  <dcterms:created xsi:type="dcterms:W3CDTF">2017-11-17T08:09:00Z</dcterms:created>
  <dcterms:modified xsi:type="dcterms:W3CDTF">2017-12-14T09:20:00Z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zotero-version="4.0.29.10"&gt;&lt;session id="hnmHnlDw"/&gt;&lt;style id="http://www.zotero.org/styles/gost-r-7-0-5-2008-numeric" hasBibliography="1" bibliographyStyleHasBeenSet="1"/&gt;&lt;prefs&gt;&lt;pref name="fieldType" value="Field"/&gt;&lt;pref name="stor</vt:lpwstr>
  </property>
  <property fmtid="{D5CDD505-2E9C-101B-9397-08002B2CF9AE}" pid="3" name="ZOTERO_PREF_2">
    <vt:lpwstr>eReferences" value="true"/&gt;&lt;pref name="automaticJournalAbbreviations" value=""/&gt;&lt;pref name="noteType" value=""/&gt;&lt;/prefs&gt;&lt;/data&gt;</vt:lpwstr>
  </property>
</Properties>
</file>